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3808D9" w14:textId="54538850" w:rsidR="000C1F39" w:rsidRPr="008865AB" w:rsidRDefault="000C1F39" w:rsidP="000B4D07">
      <w:pPr>
        <w:spacing w:after="0" w:line="240" w:lineRule="auto"/>
        <w:ind w:left="5245"/>
        <w:jc w:val="center"/>
        <w:rPr>
          <w:sz w:val="28"/>
          <w:lang w:val="ru-RU"/>
        </w:rPr>
      </w:pPr>
      <w:r w:rsidRPr="00C91031">
        <w:rPr>
          <w:sz w:val="28"/>
          <w:lang w:val="ru-RU"/>
        </w:rPr>
        <w:t>Приложение 1</w:t>
      </w:r>
      <w:r w:rsidR="00A4736A" w:rsidRPr="008865AB">
        <w:rPr>
          <w:sz w:val="28"/>
          <w:lang w:val="ru-RU"/>
        </w:rPr>
        <w:t>3</w:t>
      </w:r>
      <w:r w:rsidR="001C24CE" w:rsidRPr="008865AB">
        <w:rPr>
          <w:sz w:val="28"/>
          <w:lang w:val="ru-RU"/>
        </w:rPr>
        <w:t xml:space="preserve"> </w:t>
      </w:r>
      <w:r w:rsidRPr="008865AB">
        <w:rPr>
          <w:sz w:val="28"/>
          <w:lang w:val="ru-RU"/>
        </w:rPr>
        <w:t>к</w:t>
      </w:r>
      <w:r w:rsidR="001C24CE" w:rsidRPr="008865AB">
        <w:rPr>
          <w:sz w:val="28"/>
          <w:lang w:val="ru-RU"/>
        </w:rPr>
        <w:t xml:space="preserve"> приказу</w:t>
      </w:r>
      <w:r w:rsidRPr="008865AB">
        <w:rPr>
          <w:sz w:val="28"/>
          <w:lang w:val="ru-RU"/>
        </w:rPr>
        <w:t xml:space="preserve"> </w:t>
      </w:r>
    </w:p>
    <w:p w14:paraId="22CE6390" w14:textId="4F4D4577" w:rsidR="000C1F39" w:rsidRPr="008865AB" w:rsidDel="002311A3" w:rsidRDefault="000C1F39" w:rsidP="000B4D07">
      <w:pPr>
        <w:spacing w:after="0" w:line="240" w:lineRule="auto"/>
        <w:ind w:firstLine="709"/>
        <w:jc w:val="both"/>
        <w:rPr>
          <w:del w:id="0" w:author="Балмаганбетова Жанат Дастановна" w:date="2025-09-24T19:26:00Z"/>
          <w:sz w:val="28"/>
          <w:szCs w:val="28"/>
          <w:lang w:val="ru-RU" w:eastAsia="ru-RU"/>
        </w:rPr>
      </w:pPr>
    </w:p>
    <w:p w14:paraId="113BA9A9" w14:textId="77777777" w:rsidR="00994BA7" w:rsidRPr="008865AB" w:rsidRDefault="00994BA7" w:rsidP="000B4D07">
      <w:pPr>
        <w:spacing w:after="0" w:line="240" w:lineRule="auto"/>
        <w:ind w:firstLine="709"/>
        <w:jc w:val="both"/>
        <w:rPr>
          <w:sz w:val="28"/>
          <w:szCs w:val="28"/>
          <w:lang w:val="ru-RU" w:eastAsia="ru-RU"/>
        </w:rPr>
      </w:pPr>
      <w:bookmarkStart w:id="1" w:name="_GoBack"/>
      <w:bookmarkEnd w:id="1"/>
    </w:p>
    <w:p w14:paraId="46FA5920" w14:textId="16192F98" w:rsidR="0013459C" w:rsidRDefault="00F0797E" w:rsidP="009E5732">
      <w:pPr>
        <w:spacing w:after="0" w:line="240" w:lineRule="auto"/>
        <w:ind w:left="5245"/>
        <w:jc w:val="center"/>
        <w:rPr>
          <w:sz w:val="28"/>
          <w:lang w:val="ru-RU"/>
        </w:rPr>
      </w:pPr>
      <w:r>
        <w:rPr>
          <w:sz w:val="28"/>
          <w:lang w:val="ru-RU"/>
        </w:rPr>
        <w:t>ф</w:t>
      </w:r>
      <w:r w:rsidR="0013459C" w:rsidRPr="008865AB">
        <w:rPr>
          <w:sz w:val="28"/>
          <w:lang w:val="ru-RU"/>
        </w:rPr>
        <w:t>орма</w:t>
      </w:r>
    </w:p>
    <w:p w14:paraId="46C48E28" w14:textId="199AABCD" w:rsidR="006A0A5A" w:rsidRDefault="006A0A5A" w:rsidP="007775DF">
      <w:pPr>
        <w:spacing w:after="0" w:line="240" w:lineRule="auto"/>
        <w:ind w:left="5245"/>
        <w:jc w:val="right"/>
        <w:rPr>
          <w:sz w:val="28"/>
          <w:lang w:val="ru-RU"/>
        </w:rPr>
      </w:pPr>
    </w:p>
    <w:p w14:paraId="5DBD9729" w14:textId="77777777" w:rsidR="006A0A5A" w:rsidRPr="008865AB" w:rsidRDefault="006A0A5A" w:rsidP="007775DF">
      <w:pPr>
        <w:spacing w:after="0" w:line="240" w:lineRule="auto"/>
        <w:ind w:left="5245"/>
        <w:jc w:val="right"/>
        <w:rPr>
          <w:sz w:val="28"/>
          <w:lang w:val="ru-RU"/>
        </w:rPr>
      </w:pPr>
    </w:p>
    <w:p w14:paraId="24FFEA0B" w14:textId="61412901" w:rsidR="006D6F37" w:rsidRPr="00C91031" w:rsidRDefault="006D6F37" w:rsidP="007775DF">
      <w:pPr>
        <w:spacing w:after="0" w:line="240" w:lineRule="auto"/>
        <w:jc w:val="center"/>
        <w:outlineLvl w:val="2"/>
        <w:rPr>
          <w:b/>
          <w:color w:val="000000"/>
          <w:sz w:val="28"/>
          <w:lang w:val="ru-RU"/>
        </w:rPr>
      </w:pPr>
      <w:r w:rsidRPr="00C91031">
        <w:rPr>
          <w:b/>
          <w:color w:val="000000"/>
          <w:sz w:val="28"/>
          <w:lang w:val="ru-RU"/>
        </w:rPr>
        <w:t xml:space="preserve">Правила </w:t>
      </w:r>
      <w:r w:rsidR="000B4D07" w:rsidRPr="00C91031">
        <w:rPr>
          <w:b/>
          <w:color w:val="000000"/>
          <w:sz w:val="28"/>
          <w:lang w:val="ru-RU"/>
        </w:rPr>
        <w:br/>
      </w:r>
      <w:r w:rsidRPr="00C91031">
        <w:rPr>
          <w:b/>
          <w:color w:val="000000"/>
          <w:sz w:val="28"/>
          <w:lang w:val="ru-RU"/>
        </w:rPr>
        <w:t>принудительного взыскания органом государственных доходов налоговой задолженности налогоплательщика (налогового агента)</w:t>
      </w:r>
    </w:p>
    <w:p w14:paraId="08C2679D" w14:textId="77777777" w:rsidR="006D6F37" w:rsidRPr="00C91031" w:rsidRDefault="006D6F37" w:rsidP="000B4D07">
      <w:pPr>
        <w:spacing w:after="0" w:line="240" w:lineRule="auto"/>
        <w:ind w:firstLine="709"/>
        <w:jc w:val="center"/>
        <w:outlineLvl w:val="2"/>
        <w:rPr>
          <w:b/>
          <w:bCs/>
          <w:sz w:val="28"/>
          <w:szCs w:val="28"/>
          <w:lang w:val="ru-RU" w:eastAsia="ru-RU"/>
        </w:rPr>
      </w:pPr>
    </w:p>
    <w:p w14:paraId="250DADAE" w14:textId="77777777" w:rsidR="006D6F37" w:rsidRPr="00C91031" w:rsidRDefault="006D6F37" w:rsidP="00C91031">
      <w:pPr>
        <w:spacing w:after="0" w:line="240" w:lineRule="auto"/>
        <w:ind w:firstLine="709"/>
        <w:jc w:val="center"/>
        <w:outlineLvl w:val="2"/>
        <w:rPr>
          <w:b/>
          <w:bCs/>
          <w:sz w:val="28"/>
          <w:szCs w:val="28"/>
          <w:lang w:val="ru-RU" w:eastAsia="ru-RU"/>
        </w:rPr>
      </w:pPr>
    </w:p>
    <w:p w14:paraId="18CCB62B" w14:textId="77777777" w:rsidR="006D6F37" w:rsidRPr="00C91031" w:rsidRDefault="006D6F37">
      <w:pPr>
        <w:spacing w:after="0" w:line="240" w:lineRule="auto"/>
        <w:jc w:val="center"/>
        <w:rPr>
          <w:b/>
          <w:bCs/>
          <w:sz w:val="28"/>
          <w:szCs w:val="28"/>
          <w:lang w:val="ru-RU" w:eastAsia="ru-RU"/>
        </w:rPr>
      </w:pPr>
      <w:r w:rsidRPr="00C91031">
        <w:rPr>
          <w:b/>
          <w:bCs/>
          <w:sz w:val="28"/>
          <w:szCs w:val="28"/>
          <w:lang w:val="ru-RU" w:eastAsia="ru-RU"/>
        </w:rPr>
        <w:t>Глава 1. Общие положения</w:t>
      </w:r>
    </w:p>
    <w:p w14:paraId="00754DD1" w14:textId="77777777" w:rsidR="006D6F37" w:rsidRPr="00C91031" w:rsidRDefault="006D6F37">
      <w:pPr>
        <w:spacing w:after="0" w:line="240" w:lineRule="auto"/>
        <w:ind w:firstLine="709"/>
        <w:jc w:val="center"/>
        <w:outlineLvl w:val="2"/>
        <w:rPr>
          <w:b/>
          <w:bCs/>
          <w:sz w:val="28"/>
          <w:szCs w:val="28"/>
          <w:lang w:val="ru-RU" w:eastAsia="ru-RU"/>
        </w:rPr>
      </w:pPr>
    </w:p>
    <w:p w14:paraId="3789E74F" w14:textId="73F3777E" w:rsidR="0025593D" w:rsidRDefault="006D6F37" w:rsidP="007775DF">
      <w:pPr>
        <w:tabs>
          <w:tab w:val="left" w:pos="142"/>
        </w:tabs>
        <w:spacing w:after="0" w:line="240" w:lineRule="auto"/>
        <w:ind w:firstLine="851"/>
        <w:jc w:val="both"/>
        <w:rPr>
          <w:sz w:val="28"/>
          <w:szCs w:val="28"/>
          <w:lang w:val="ru-RU" w:eastAsia="ru-RU"/>
        </w:rPr>
      </w:pPr>
      <w:r w:rsidRPr="00C91031">
        <w:rPr>
          <w:sz w:val="28"/>
          <w:szCs w:val="28"/>
          <w:lang w:val="ru-RU" w:eastAsia="ru-RU"/>
        </w:rPr>
        <w:t xml:space="preserve">1. Настоящие Правила принудительного взыскания органом государственных доходов налоговой задолженности налогоплательщика </w:t>
      </w:r>
      <w:r w:rsidR="00994BA7" w:rsidRPr="00C91031">
        <w:rPr>
          <w:sz w:val="28"/>
          <w:szCs w:val="28"/>
          <w:lang w:val="ru-RU" w:eastAsia="ru-RU"/>
        </w:rPr>
        <w:t>(</w:t>
      </w:r>
      <w:r w:rsidR="002D7BFD" w:rsidRPr="00C91031">
        <w:rPr>
          <w:sz w:val="28"/>
          <w:szCs w:val="28"/>
          <w:lang w:val="ru-RU" w:eastAsia="ru-RU"/>
        </w:rPr>
        <w:t xml:space="preserve">налогового </w:t>
      </w:r>
      <w:r w:rsidR="00994BA7" w:rsidRPr="00C91031">
        <w:rPr>
          <w:sz w:val="28"/>
          <w:szCs w:val="28"/>
          <w:lang w:val="ru-RU" w:eastAsia="ru-RU"/>
        </w:rPr>
        <w:t xml:space="preserve">агента) </w:t>
      </w:r>
      <w:r w:rsidRPr="00C91031">
        <w:rPr>
          <w:sz w:val="28"/>
          <w:szCs w:val="28"/>
          <w:lang w:val="ru-RU" w:eastAsia="ru-RU"/>
        </w:rPr>
        <w:t>(далее – Правила) разработаны в соответствии с пунктом 5 статьи 183</w:t>
      </w:r>
      <w:r w:rsidR="00166077" w:rsidRPr="00C91031">
        <w:rPr>
          <w:sz w:val="28"/>
          <w:szCs w:val="28"/>
          <w:lang w:val="ru-RU" w:eastAsia="ru-RU"/>
        </w:rPr>
        <w:t xml:space="preserve"> </w:t>
      </w:r>
      <w:r w:rsidRPr="00C91031">
        <w:rPr>
          <w:sz w:val="28"/>
          <w:szCs w:val="28"/>
          <w:lang w:val="ru-RU" w:eastAsia="ru-RU"/>
        </w:rPr>
        <w:t xml:space="preserve">Налогового кодекса Республики Казахстан </w:t>
      </w:r>
      <w:r w:rsidR="005B38CD" w:rsidRPr="00C91031">
        <w:rPr>
          <w:sz w:val="28"/>
          <w:szCs w:val="28"/>
          <w:lang w:val="ru-RU" w:eastAsia="ru-RU"/>
        </w:rPr>
        <w:t xml:space="preserve">(далее – Налоговый кодекс) </w:t>
      </w:r>
      <w:r w:rsidRPr="00C91031">
        <w:rPr>
          <w:sz w:val="28"/>
          <w:szCs w:val="28"/>
          <w:lang w:val="ru-RU" w:eastAsia="ru-RU"/>
        </w:rPr>
        <w:t xml:space="preserve">и определяют </w:t>
      </w:r>
      <w:r w:rsidRPr="00BC5482">
        <w:rPr>
          <w:sz w:val="28"/>
          <w:szCs w:val="28"/>
          <w:lang w:val="ru-RU" w:eastAsia="ru-RU"/>
        </w:rPr>
        <w:t xml:space="preserve">порядок и сроки применения </w:t>
      </w:r>
      <w:r w:rsidR="006701C2" w:rsidRPr="00BC5482">
        <w:rPr>
          <w:sz w:val="28"/>
          <w:szCs w:val="28"/>
          <w:lang w:val="ru-RU" w:eastAsia="ru-RU"/>
        </w:rPr>
        <w:t>органом государственных доходов (далее – ОГД)</w:t>
      </w:r>
      <w:r w:rsidR="00EE194D" w:rsidRPr="00BC5482">
        <w:rPr>
          <w:sz w:val="28"/>
          <w:szCs w:val="28"/>
          <w:lang w:val="ru-RU" w:eastAsia="ru-RU"/>
        </w:rPr>
        <w:t xml:space="preserve"> </w:t>
      </w:r>
      <w:r w:rsidRPr="00BC5482">
        <w:rPr>
          <w:sz w:val="28"/>
          <w:szCs w:val="28"/>
          <w:lang w:val="ru-RU" w:eastAsia="ru-RU"/>
        </w:rPr>
        <w:t>способов и мер принудительного взыскания налоговой задолженности</w:t>
      </w:r>
      <w:r w:rsidR="0025593D">
        <w:rPr>
          <w:sz w:val="28"/>
          <w:szCs w:val="28"/>
          <w:lang w:val="ru-RU" w:eastAsia="ru-RU"/>
        </w:rPr>
        <w:t>.</w:t>
      </w:r>
    </w:p>
    <w:p w14:paraId="4C5FBA2E" w14:textId="17C69C83" w:rsidR="00AA14AF" w:rsidRDefault="000B4D07" w:rsidP="007775DF">
      <w:pPr>
        <w:tabs>
          <w:tab w:val="left" w:pos="142"/>
        </w:tabs>
        <w:spacing w:after="0" w:line="240" w:lineRule="auto"/>
        <w:ind w:firstLine="851"/>
        <w:jc w:val="both"/>
        <w:rPr>
          <w:sz w:val="28"/>
          <w:szCs w:val="28"/>
          <w:lang w:val="ru-RU" w:eastAsia="ru-RU"/>
        </w:rPr>
      </w:pPr>
      <w:r w:rsidRPr="00BC5482">
        <w:rPr>
          <w:sz w:val="28"/>
          <w:szCs w:val="28"/>
          <w:lang w:val="ru-RU" w:eastAsia="ru-RU"/>
        </w:rPr>
        <w:t xml:space="preserve"> </w:t>
      </w:r>
      <w:r w:rsidR="00F243B4">
        <w:rPr>
          <w:sz w:val="28"/>
          <w:szCs w:val="28"/>
          <w:lang w:val="ru-RU" w:eastAsia="ru-RU"/>
        </w:rPr>
        <w:t xml:space="preserve">ОГД </w:t>
      </w:r>
      <w:r w:rsidRPr="007775DF">
        <w:rPr>
          <w:sz w:val="28"/>
          <w:szCs w:val="28"/>
          <w:lang w:val="ru-RU" w:eastAsia="ru-RU"/>
        </w:rPr>
        <w:t xml:space="preserve">ежеквартально </w:t>
      </w:r>
      <w:r w:rsidR="009205BE">
        <w:rPr>
          <w:sz w:val="28"/>
          <w:szCs w:val="28"/>
          <w:lang w:val="ru-RU" w:eastAsia="ru-RU"/>
        </w:rPr>
        <w:t>о</w:t>
      </w:r>
      <w:r w:rsidRPr="007775DF">
        <w:rPr>
          <w:sz w:val="28"/>
          <w:szCs w:val="28"/>
          <w:lang w:val="ru-RU" w:eastAsia="ru-RU"/>
        </w:rPr>
        <w:t>публиков</w:t>
      </w:r>
      <w:r w:rsidR="009205BE">
        <w:rPr>
          <w:sz w:val="28"/>
          <w:szCs w:val="28"/>
          <w:lang w:val="ru-RU" w:eastAsia="ru-RU"/>
        </w:rPr>
        <w:t>ывает</w:t>
      </w:r>
      <w:r w:rsidRPr="007775DF">
        <w:rPr>
          <w:sz w:val="28"/>
          <w:szCs w:val="28"/>
          <w:lang w:val="ru-RU" w:eastAsia="ru-RU"/>
        </w:rPr>
        <w:t xml:space="preserve"> в </w:t>
      </w:r>
      <w:r w:rsidR="00B34BFC">
        <w:rPr>
          <w:sz w:val="28"/>
          <w:szCs w:val="28"/>
          <w:lang w:val="ru-RU" w:eastAsia="ru-RU"/>
        </w:rPr>
        <w:br/>
      </w:r>
      <w:r w:rsidRPr="007775DF">
        <w:rPr>
          <w:sz w:val="28"/>
          <w:szCs w:val="28"/>
          <w:lang w:val="ru-RU" w:eastAsia="ru-RU"/>
        </w:rPr>
        <w:t>масс-медиа сведения о</w:t>
      </w:r>
      <w:r w:rsidR="00F243B4">
        <w:rPr>
          <w:sz w:val="28"/>
          <w:szCs w:val="28"/>
          <w:lang w:val="ru-RU" w:eastAsia="ru-RU"/>
        </w:rPr>
        <w:t xml:space="preserve">б </w:t>
      </w:r>
      <w:r w:rsidRPr="007775DF">
        <w:rPr>
          <w:sz w:val="28"/>
          <w:szCs w:val="28"/>
          <w:lang w:val="ru-RU" w:eastAsia="ru-RU"/>
        </w:rPr>
        <w:t>индивидуальных предпринимателях, лицах, занимающихся частной практикой, юридических лицах и структурных подразделениях юридического лица, имеющих налоговую задолженность в сумме, превы</w:t>
      </w:r>
      <w:r w:rsidR="00CC761E">
        <w:rPr>
          <w:sz w:val="28"/>
          <w:szCs w:val="28"/>
          <w:lang w:val="ru-RU" w:eastAsia="ru-RU"/>
        </w:rPr>
        <w:t>шающей</w:t>
      </w:r>
      <w:r w:rsidRPr="007775DF">
        <w:rPr>
          <w:sz w:val="28"/>
          <w:szCs w:val="28"/>
          <w:lang w:val="ru-RU" w:eastAsia="ru-RU"/>
        </w:rPr>
        <w:t xml:space="preserve"> предельн</w:t>
      </w:r>
      <w:r w:rsidR="005900C7">
        <w:rPr>
          <w:sz w:val="28"/>
          <w:szCs w:val="28"/>
          <w:lang w:val="ru-RU" w:eastAsia="ru-RU"/>
        </w:rPr>
        <w:t>ого</w:t>
      </w:r>
      <w:r w:rsidRPr="007775DF">
        <w:rPr>
          <w:sz w:val="28"/>
          <w:szCs w:val="28"/>
          <w:lang w:val="ru-RU" w:eastAsia="ru-RU"/>
        </w:rPr>
        <w:t xml:space="preserve"> размер</w:t>
      </w:r>
      <w:r w:rsidR="005900C7">
        <w:rPr>
          <w:sz w:val="28"/>
          <w:szCs w:val="28"/>
          <w:lang w:val="ru-RU" w:eastAsia="ru-RU"/>
        </w:rPr>
        <w:t>а</w:t>
      </w:r>
      <w:r w:rsidRPr="007775DF">
        <w:rPr>
          <w:sz w:val="28"/>
          <w:szCs w:val="28"/>
          <w:lang w:val="ru-RU" w:eastAsia="ru-RU"/>
        </w:rPr>
        <w:t xml:space="preserve"> налоговой задолженности</w:t>
      </w:r>
      <w:r w:rsidR="00827E04">
        <w:rPr>
          <w:sz w:val="28"/>
          <w:szCs w:val="28"/>
          <w:lang w:val="ru-RU" w:eastAsia="ru-RU"/>
        </w:rPr>
        <w:t xml:space="preserve"> </w:t>
      </w:r>
      <w:r w:rsidR="00BC6137">
        <w:rPr>
          <w:sz w:val="28"/>
          <w:szCs w:val="28"/>
          <w:lang w:val="ru-RU" w:eastAsia="ru-RU"/>
        </w:rPr>
        <w:br/>
      </w:r>
      <w:r w:rsidR="00827E04" w:rsidRPr="00502F81">
        <w:rPr>
          <w:sz w:val="28"/>
          <w:szCs w:val="28"/>
          <w:lang w:val="ru-RU" w:eastAsia="ru-RU"/>
        </w:rPr>
        <w:t>(</w:t>
      </w:r>
      <w:r w:rsidR="00827E04" w:rsidRPr="00733471">
        <w:rPr>
          <w:sz w:val="28"/>
          <w:szCs w:val="28"/>
          <w:lang w:val="ru-RU" w:eastAsia="ru-RU"/>
        </w:rPr>
        <w:t>20</w:t>
      </w:r>
      <w:r w:rsidR="00BC6137" w:rsidRPr="00733471">
        <w:rPr>
          <w:sz w:val="28"/>
          <w:szCs w:val="28"/>
          <w:lang w:val="ru-RU" w:eastAsia="ru-RU"/>
        </w:rPr>
        <w:t>-</w:t>
      </w:r>
      <w:r w:rsidR="00827E04" w:rsidRPr="00733471">
        <w:rPr>
          <w:sz w:val="28"/>
          <w:szCs w:val="28"/>
          <w:lang w:val="ru-RU" w:eastAsia="ru-RU"/>
        </w:rPr>
        <w:t>кратного размера месячного расчетного показателя)</w:t>
      </w:r>
      <w:r w:rsidR="00523F6C" w:rsidRPr="00733471">
        <w:rPr>
          <w:sz w:val="28"/>
          <w:szCs w:val="28"/>
          <w:lang w:val="ru-RU" w:eastAsia="ru-RU"/>
        </w:rPr>
        <w:t>,</w:t>
      </w:r>
      <w:r w:rsidR="00523F6C" w:rsidRPr="00346073">
        <w:rPr>
          <w:sz w:val="28"/>
          <w:szCs w:val="28"/>
          <w:lang w:val="ru-RU" w:eastAsia="ru-RU"/>
        </w:rPr>
        <w:t xml:space="preserve"> </w:t>
      </w:r>
      <w:r w:rsidR="00523F6C" w:rsidRPr="00CE3380">
        <w:rPr>
          <w:sz w:val="28"/>
          <w:szCs w:val="28"/>
          <w:lang w:val="ru-RU" w:eastAsia="ru-RU"/>
        </w:rPr>
        <w:t xml:space="preserve">не погашенную в течение </w:t>
      </w:r>
      <w:r w:rsidR="00651486" w:rsidRPr="00CE3380">
        <w:rPr>
          <w:sz w:val="28"/>
          <w:szCs w:val="28"/>
          <w:lang w:val="ru-RU" w:eastAsia="ru-RU"/>
        </w:rPr>
        <w:t>4 (</w:t>
      </w:r>
      <w:r w:rsidR="00523F6C" w:rsidRPr="00CE3380">
        <w:rPr>
          <w:sz w:val="28"/>
          <w:szCs w:val="28"/>
          <w:lang w:val="ru-RU" w:eastAsia="ru-RU"/>
        </w:rPr>
        <w:t>четырех</w:t>
      </w:r>
      <w:r w:rsidR="00651486" w:rsidRPr="00CE3380">
        <w:rPr>
          <w:sz w:val="28"/>
          <w:szCs w:val="28"/>
          <w:lang w:val="ru-RU" w:eastAsia="ru-RU"/>
        </w:rPr>
        <w:t>)</w:t>
      </w:r>
      <w:r w:rsidR="00523F6C" w:rsidRPr="00CE3380">
        <w:rPr>
          <w:sz w:val="28"/>
          <w:szCs w:val="28"/>
          <w:lang w:val="ru-RU" w:eastAsia="ru-RU"/>
        </w:rPr>
        <w:t xml:space="preserve"> месяцев со дня ее возникновения.</w:t>
      </w:r>
      <w:r w:rsidRPr="007775DF">
        <w:rPr>
          <w:sz w:val="28"/>
          <w:szCs w:val="28"/>
          <w:lang w:val="ru-RU" w:eastAsia="ru-RU"/>
        </w:rPr>
        <w:t xml:space="preserve"> </w:t>
      </w:r>
    </w:p>
    <w:p w14:paraId="6739AA90" w14:textId="2243E532" w:rsidR="00A01999" w:rsidRPr="00733471" w:rsidRDefault="00AA14AF" w:rsidP="007775DF">
      <w:pPr>
        <w:tabs>
          <w:tab w:val="left" w:pos="142"/>
        </w:tabs>
        <w:spacing w:after="0" w:line="240" w:lineRule="auto"/>
        <w:ind w:firstLine="851"/>
        <w:jc w:val="both"/>
        <w:rPr>
          <w:color w:val="FFFFFF" w:themeColor="background1"/>
          <w:sz w:val="28"/>
          <w:szCs w:val="28"/>
          <w:lang w:val="ru-RU" w:eastAsia="ru-RU"/>
        </w:rPr>
      </w:pPr>
      <w:r w:rsidRPr="00BC550B">
        <w:rPr>
          <w:sz w:val="28"/>
          <w:szCs w:val="28"/>
          <w:lang w:val="ru-RU" w:eastAsia="ru-RU"/>
        </w:rPr>
        <w:t>При этом в списках указываются фамилия, имя, отчество (если оно указано в документе, удостоверяющем личность) либо наименование налогоплательщика (налогового агента), вид экономической деятельности, идентификационный номер, фамилия, имя, отчество (если оно указано в документе, удостоверяющем личность) руководителя налогоплательщика (налогового агента) и общая сумма налоговой задолженности.</w:t>
      </w:r>
      <w:r w:rsidR="003E7795" w:rsidRPr="00733471">
        <w:rPr>
          <w:color w:val="FFFFFF" w:themeColor="background1"/>
          <w:sz w:val="28"/>
          <w:szCs w:val="28"/>
          <w:lang w:val="ru-RU" w:eastAsia="ru-RU"/>
        </w:rPr>
        <w:t xml:space="preserve"> фамилия, имя, </w:t>
      </w:r>
    </w:p>
    <w:p w14:paraId="4DA1D073" w14:textId="3D832C5E" w:rsidR="00AA51DA" w:rsidRDefault="00AA51DA" w:rsidP="007775DF">
      <w:pPr>
        <w:tabs>
          <w:tab w:val="left" w:pos="142"/>
        </w:tabs>
        <w:spacing w:after="0" w:line="240" w:lineRule="auto"/>
        <w:ind w:firstLine="851"/>
        <w:jc w:val="both"/>
        <w:rPr>
          <w:sz w:val="28"/>
          <w:szCs w:val="28"/>
          <w:lang w:val="ru-RU" w:eastAsia="ru-RU"/>
        </w:rPr>
      </w:pPr>
      <w:r w:rsidRPr="00CE3380">
        <w:rPr>
          <w:sz w:val="28"/>
          <w:szCs w:val="28"/>
          <w:lang w:val="ru-RU" w:eastAsia="ru-RU"/>
        </w:rPr>
        <w:t xml:space="preserve">Список налогоплательщиков (налоговых агентов), размещенный на </w:t>
      </w:r>
      <w:proofErr w:type="spellStart"/>
      <w:r w:rsidRPr="00CE3380">
        <w:rPr>
          <w:sz w:val="28"/>
          <w:szCs w:val="28"/>
          <w:lang w:val="ru-RU" w:eastAsia="ru-RU"/>
        </w:rPr>
        <w:t>интернет-ресурсе</w:t>
      </w:r>
      <w:proofErr w:type="spellEnd"/>
      <w:r w:rsidRPr="00CE3380">
        <w:rPr>
          <w:sz w:val="28"/>
          <w:szCs w:val="28"/>
          <w:lang w:val="ru-RU" w:eastAsia="ru-RU"/>
        </w:rPr>
        <w:t xml:space="preserve"> уполномоченного органа, обновляется ежеквартально, не позднее 20 </w:t>
      </w:r>
      <w:r w:rsidR="00632ED3" w:rsidRPr="00CE3380">
        <w:rPr>
          <w:sz w:val="28"/>
          <w:szCs w:val="28"/>
          <w:lang w:val="ru-RU" w:eastAsia="ru-RU"/>
        </w:rPr>
        <w:t xml:space="preserve">(двадцатого) </w:t>
      </w:r>
      <w:r w:rsidRPr="00CE3380">
        <w:rPr>
          <w:sz w:val="28"/>
          <w:szCs w:val="28"/>
          <w:lang w:val="ru-RU" w:eastAsia="ru-RU"/>
        </w:rPr>
        <w:t>числа месяца, следующего за истекшим кварталом, путем включения налогоплательщиков (налоговых агентов), соответствующих указанным в настоящей главе критериям, а также исключения налогоплательщиков (налоговых агентов), которые погасили налоговую задолженность или у которых прекращены налоговые обязательства.</w:t>
      </w:r>
    </w:p>
    <w:p w14:paraId="34C0E055" w14:textId="42643C65" w:rsidR="001B1933" w:rsidRDefault="001B1933" w:rsidP="007775DF">
      <w:pPr>
        <w:tabs>
          <w:tab w:val="left" w:pos="142"/>
        </w:tabs>
        <w:spacing w:after="0" w:line="240" w:lineRule="auto"/>
        <w:ind w:firstLine="851"/>
        <w:jc w:val="both"/>
        <w:rPr>
          <w:sz w:val="28"/>
          <w:szCs w:val="28"/>
          <w:lang w:val="ru-RU" w:eastAsia="ru-RU"/>
        </w:rPr>
      </w:pPr>
    </w:p>
    <w:p w14:paraId="1A6DBB0C" w14:textId="66CB861E" w:rsidR="001B1933" w:rsidRDefault="001B1933" w:rsidP="007775DF">
      <w:pPr>
        <w:tabs>
          <w:tab w:val="left" w:pos="142"/>
        </w:tabs>
        <w:spacing w:after="0" w:line="240" w:lineRule="auto"/>
        <w:ind w:firstLine="851"/>
        <w:jc w:val="both"/>
        <w:rPr>
          <w:sz w:val="28"/>
          <w:szCs w:val="28"/>
          <w:lang w:val="ru-RU" w:eastAsia="ru-RU"/>
        </w:rPr>
      </w:pPr>
    </w:p>
    <w:p w14:paraId="41D7C1AA" w14:textId="23A7258C" w:rsidR="001B1933" w:rsidRPr="00877763" w:rsidRDefault="00964110" w:rsidP="00877763">
      <w:pPr>
        <w:tabs>
          <w:tab w:val="left" w:pos="142"/>
        </w:tabs>
        <w:spacing w:after="0" w:line="240" w:lineRule="auto"/>
        <w:ind w:firstLine="851"/>
        <w:jc w:val="center"/>
        <w:rPr>
          <w:b/>
          <w:sz w:val="28"/>
          <w:szCs w:val="28"/>
          <w:lang w:val="ru-RU"/>
        </w:rPr>
      </w:pPr>
      <w:r>
        <w:rPr>
          <w:b/>
          <w:sz w:val="28"/>
          <w:szCs w:val="28"/>
          <w:lang w:val="ru-RU" w:eastAsia="ru-RU"/>
        </w:rPr>
        <w:lastRenderedPageBreak/>
        <w:t>Глава</w:t>
      </w:r>
      <w:r w:rsidRPr="00877763">
        <w:rPr>
          <w:b/>
          <w:sz w:val="28"/>
          <w:szCs w:val="28"/>
          <w:lang w:val="ru-RU" w:eastAsia="ru-RU"/>
        </w:rPr>
        <w:t xml:space="preserve"> 2</w:t>
      </w:r>
      <w:r w:rsidR="001B1933" w:rsidRPr="00877763">
        <w:rPr>
          <w:b/>
          <w:sz w:val="28"/>
          <w:szCs w:val="28"/>
          <w:lang w:val="ru-RU" w:eastAsia="ru-RU"/>
        </w:rPr>
        <w:t xml:space="preserve">. Способы </w:t>
      </w:r>
      <w:r w:rsidR="001B1933" w:rsidRPr="00877763">
        <w:rPr>
          <w:b/>
          <w:sz w:val="28"/>
          <w:szCs w:val="28"/>
          <w:lang w:val="ru-RU"/>
        </w:rPr>
        <w:t>обеспечения исполнения налогового обязательства</w:t>
      </w:r>
    </w:p>
    <w:p w14:paraId="3CF0D91C" w14:textId="77777777" w:rsidR="001B1933" w:rsidRPr="00877763" w:rsidRDefault="001B1933" w:rsidP="007775DF">
      <w:pPr>
        <w:tabs>
          <w:tab w:val="left" w:pos="142"/>
        </w:tabs>
        <w:spacing w:after="0" w:line="240" w:lineRule="auto"/>
        <w:ind w:firstLine="851"/>
        <w:jc w:val="both"/>
        <w:rPr>
          <w:sz w:val="28"/>
          <w:szCs w:val="28"/>
          <w:lang w:val="ru-RU" w:eastAsia="ru-RU"/>
        </w:rPr>
      </w:pPr>
    </w:p>
    <w:p w14:paraId="6A6BD6DE" w14:textId="25F64448" w:rsidR="006D6F37" w:rsidRPr="00C91031" w:rsidRDefault="006D6F37" w:rsidP="007775DF">
      <w:pPr>
        <w:spacing w:after="0" w:line="240" w:lineRule="auto"/>
        <w:ind w:firstLine="708"/>
        <w:jc w:val="both"/>
        <w:rPr>
          <w:sz w:val="28"/>
          <w:szCs w:val="28"/>
          <w:lang w:val="ru-RU" w:eastAsia="ru-RU"/>
        </w:rPr>
      </w:pPr>
      <w:r w:rsidRPr="00C91031">
        <w:rPr>
          <w:sz w:val="28"/>
          <w:szCs w:val="28"/>
          <w:lang w:val="ru-RU" w:eastAsia="ru-RU"/>
        </w:rPr>
        <w:t xml:space="preserve">2. </w:t>
      </w:r>
      <w:r w:rsidRPr="008865AB">
        <w:rPr>
          <w:sz w:val="28"/>
          <w:szCs w:val="28"/>
          <w:lang w:val="ru-RU" w:eastAsia="ru-RU"/>
        </w:rPr>
        <w:t>Исполнение налогового обязательства налогоплательщика (налогового агента) обеспечивается следующими способами:</w:t>
      </w:r>
    </w:p>
    <w:p w14:paraId="461EEB96"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1) начислением пени;</w:t>
      </w:r>
    </w:p>
    <w:p w14:paraId="2B40AF10"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2) приостановлением расходных операций по банковским счетам;</w:t>
      </w:r>
    </w:p>
    <w:p w14:paraId="6B88BCEC"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3) приостановлением расходных операций по кассе;</w:t>
      </w:r>
    </w:p>
    <w:p w14:paraId="77C487D7"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4) ограничением в распоряжении имуществом.</w:t>
      </w:r>
    </w:p>
    <w:p w14:paraId="6E05E98A" w14:textId="4C90C09C" w:rsidR="005B38CD" w:rsidRDefault="006D6F37" w:rsidP="000B4D07">
      <w:pPr>
        <w:spacing w:after="0" w:line="240" w:lineRule="auto"/>
        <w:ind w:firstLine="709"/>
        <w:jc w:val="both"/>
        <w:rPr>
          <w:sz w:val="28"/>
          <w:szCs w:val="28"/>
          <w:lang w:val="ru-RU" w:eastAsia="ru-RU"/>
        </w:rPr>
      </w:pPr>
      <w:r w:rsidRPr="00C91031">
        <w:rPr>
          <w:sz w:val="28"/>
          <w:szCs w:val="28"/>
          <w:lang w:val="ru-RU" w:eastAsia="ru-RU"/>
        </w:rPr>
        <w:t xml:space="preserve">Способы обеспечения исполнения налогового обязательства </w:t>
      </w:r>
      <w:r w:rsidR="005B38CD" w:rsidRPr="00C91031">
        <w:rPr>
          <w:sz w:val="28"/>
          <w:szCs w:val="28"/>
          <w:lang w:val="ru-RU" w:eastAsia="ru-RU"/>
        </w:rPr>
        <w:br/>
      </w:r>
      <w:r w:rsidRPr="00C91031">
        <w:rPr>
          <w:sz w:val="28"/>
          <w:szCs w:val="28"/>
          <w:lang w:val="ru-RU" w:eastAsia="ru-RU"/>
        </w:rPr>
        <w:t xml:space="preserve">(далее – способ обеспечения), применяются в отношении налогоплательщика (налогового агента) – юридического лица, структурного подразделения юридического лица, нерезидента, осуществляющего деятельность в Республике Казахстан через постоянное учреждение, индивидуального предпринимателя, лица, занимающегося частной практикой.  </w:t>
      </w:r>
    </w:p>
    <w:p w14:paraId="7D9C8068" w14:textId="77777777" w:rsidR="00591B07" w:rsidRPr="00877763" w:rsidRDefault="00591B07" w:rsidP="00591B07">
      <w:pPr>
        <w:spacing w:after="0" w:line="240" w:lineRule="auto"/>
        <w:ind w:firstLine="709"/>
        <w:jc w:val="both"/>
        <w:rPr>
          <w:sz w:val="28"/>
          <w:szCs w:val="28"/>
          <w:lang w:val="ru-RU" w:eastAsia="ru-RU"/>
        </w:rPr>
      </w:pPr>
      <w:r w:rsidRPr="00877763">
        <w:rPr>
          <w:sz w:val="28"/>
          <w:szCs w:val="28"/>
          <w:lang w:val="ru-RU" w:eastAsia="ru-RU"/>
        </w:rPr>
        <w:t>Способы обеспечения по уплате налогов и платежей в бюджет применяются к налогоплательщику (налоговому агенту) в зависимости от суммы налоговой задолженности.</w:t>
      </w:r>
    </w:p>
    <w:p w14:paraId="13FD41AE" w14:textId="202A45E9" w:rsidR="00964110" w:rsidRPr="00CE3380" w:rsidRDefault="00591B07" w:rsidP="00964110">
      <w:pPr>
        <w:spacing w:after="0" w:line="240" w:lineRule="auto"/>
        <w:ind w:firstLine="708"/>
        <w:jc w:val="both"/>
        <w:rPr>
          <w:sz w:val="28"/>
          <w:szCs w:val="28"/>
          <w:lang w:val="ru-RU"/>
        </w:rPr>
      </w:pPr>
      <w:r w:rsidRPr="00CE3380">
        <w:rPr>
          <w:sz w:val="28"/>
          <w:szCs w:val="28"/>
          <w:lang w:val="ru-RU"/>
        </w:rPr>
        <w:t>3</w:t>
      </w:r>
      <w:r w:rsidR="00964110" w:rsidRPr="00CE3380">
        <w:rPr>
          <w:sz w:val="28"/>
          <w:szCs w:val="28"/>
          <w:lang w:val="ru-RU"/>
        </w:rPr>
        <w:t xml:space="preserve">. При непогашении структурным подразделением юридического лица налоговой задолженности в течение </w:t>
      </w:r>
      <w:r w:rsidR="00127CAF">
        <w:rPr>
          <w:sz w:val="28"/>
          <w:szCs w:val="28"/>
          <w:lang w:val="ru-RU"/>
        </w:rPr>
        <w:t>2</w:t>
      </w:r>
      <w:r w:rsidR="00D16C13" w:rsidRPr="00CE3380">
        <w:rPr>
          <w:sz w:val="28"/>
          <w:szCs w:val="28"/>
          <w:lang w:val="ru-RU"/>
        </w:rPr>
        <w:t>0 (</w:t>
      </w:r>
      <w:r w:rsidR="00127CAF">
        <w:rPr>
          <w:sz w:val="28"/>
          <w:szCs w:val="28"/>
          <w:lang w:val="ru-RU"/>
        </w:rPr>
        <w:t>двад</w:t>
      </w:r>
      <w:r w:rsidR="00964110" w:rsidRPr="00CE3380">
        <w:rPr>
          <w:sz w:val="28"/>
          <w:szCs w:val="28"/>
          <w:lang w:val="ru-RU"/>
        </w:rPr>
        <w:t>цати</w:t>
      </w:r>
      <w:r w:rsidR="00D16C13" w:rsidRPr="00CE3380">
        <w:rPr>
          <w:sz w:val="28"/>
          <w:szCs w:val="28"/>
          <w:lang w:val="ru-RU"/>
        </w:rPr>
        <w:t>)</w:t>
      </w:r>
      <w:r w:rsidR="00964110" w:rsidRPr="00CE3380">
        <w:rPr>
          <w:sz w:val="28"/>
          <w:szCs w:val="28"/>
          <w:lang w:val="ru-RU"/>
        </w:rPr>
        <w:t xml:space="preserve"> рабочих </w:t>
      </w:r>
      <w:r w:rsidR="00964110" w:rsidRPr="00733471">
        <w:rPr>
          <w:sz w:val="28"/>
          <w:szCs w:val="28"/>
          <w:lang w:val="ru-RU"/>
        </w:rPr>
        <w:t xml:space="preserve">дней после </w:t>
      </w:r>
      <w:r w:rsidR="00346073" w:rsidRPr="00733471">
        <w:rPr>
          <w:sz w:val="28"/>
          <w:szCs w:val="28"/>
          <w:lang w:val="ru-RU"/>
        </w:rPr>
        <w:t xml:space="preserve">истечения срока исполнения </w:t>
      </w:r>
      <w:r w:rsidR="00BB6E49" w:rsidRPr="00733471">
        <w:rPr>
          <w:sz w:val="28"/>
          <w:szCs w:val="28"/>
          <w:lang w:val="ru-RU"/>
        </w:rPr>
        <w:t>у</w:t>
      </w:r>
      <w:r w:rsidR="00964110" w:rsidRPr="00733471">
        <w:rPr>
          <w:sz w:val="28"/>
          <w:szCs w:val="28"/>
          <w:lang w:val="ru-RU"/>
        </w:rPr>
        <w:t>ведомления</w:t>
      </w:r>
      <w:r w:rsidR="00BB6E49" w:rsidRPr="00733471">
        <w:rPr>
          <w:sz w:val="28"/>
          <w:szCs w:val="28"/>
          <w:lang w:val="ru-RU"/>
        </w:rPr>
        <w:t xml:space="preserve"> о погашении налоговой задолженности</w:t>
      </w:r>
      <w:r w:rsidR="00964110" w:rsidRPr="00733471">
        <w:rPr>
          <w:sz w:val="28"/>
          <w:szCs w:val="28"/>
          <w:lang w:val="ru-RU"/>
        </w:rPr>
        <w:t xml:space="preserve"> ОГД </w:t>
      </w:r>
      <w:r w:rsidRPr="00733471">
        <w:rPr>
          <w:sz w:val="28"/>
          <w:szCs w:val="28"/>
          <w:lang w:val="ru-RU"/>
        </w:rPr>
        <w:t>применяет способы обеспечения исполнения не выполненного</w:t>
      </w:r>
      <w:r w:rsidRPr="00CE3380">
        <w:rPr>
          <w:sz w:val="28"/>
          <w:szCs w:val="28"/>
          <w:lang w:val="ru-RU"/>
        </w:rPr>
        <w:t xml:space="preserve"> в срок налогового обязательства, указанные</w:t>
      </w:r>
      <w:r w:rsidR="00BA0D24" w:rsidRPr="00CE3380">
        <w:rPr>
          <w:sz w:val="28"/>
          <w:szCs w:val="28"/>
          <w:lang w:val="ru-RU"/>
        </w:rPr>
        <w:t xml:space="preserve"> в подпунктах 2), 3) и 4) пункта 2 настоящей</w:t>
      </w:r>
      <w:r w:rsidR="00964110" w:rsidRPr="00CE3380">
        <w:rPr>
          <w:sz w:val="28"/>
          <w:szCs w:val="28"/>
          <w:lang w:val="ru-RU"/>
        </w:rPr>
        <w:t xml:space="preserve"> </w:t>
      </w:r>
      <w:r w:rsidR="00BA0D24" w:rsidRPr="00CE3380">
        <w:rPr>
          <w:sz w:val="28"/>
          <w:szCs w:val="28"/>
          <w:lang w:val="ru-RU"/>
        </w:rPr>
        <w:t xml:space="preserve">главы, </w:t>
      </w:r>
      <w:r w:rsidR="009C4595" w:rsidRPr="00CE3380">
        <w:rPr>
          <w:sz w:val="28"/>
          <w:szCs w:val="28"/>
          <w:lang w:val="ru-RU"/>
        </w:rPr>
        <w:br/>
      </w:r>
      <w:r w:rsidR="00964110" w:rsidRPr="00CE3380">
        <w:rPr>
          <w:sz w:val="28"/>
          <w:szCs w:val="28"/>
          <w:lang w:val="ru-RU"/>
        </w:rPr>
        <w:t xml:space="preserve">к налогоплательщику </w:t>
      </w:r>
      <w:r w:rsidR="00BA0D24" w:rsidRPr="00CE3380">
        <w:rPr>
          <w:sz w:val="28"/>
          <w:szCs w:val="28"/>
          <w:lang w:val="ru-RU"/>
        </w:rPr>
        <w:t xml:space="preserve">(налоговому агенту) </w:t>
      </w:r>
      <w:r w:rsidR="00964110" w:rsidRPr="00CE3380">
        <w:rPr>
          <w:sz w:val="28"/>
          <w:szCs w:val="28"/>
          <w:lang w:val="ru-RU"/>
        </w:rPr>
        <w:t xml:space="preserve">– юридическому лицу, создавшему данное структурное подразделение. </w:t>
      </w:r>
    </w:p>
    <w:p w14:paraId="75CD7E0F" w14:textId="385E8E54" w:rsidR="00964110" w:rsidRPr="00CE3380" w:rsidRDefault="00964110" w:rsidP="00964110">
      <w:pPr>
        <w:spacing w:after="0" w:line="240" w:lineRule="auto"/>
        <w:ind w:firstLine="709"/>
        <w:jc w:val="both"/>
        <w:rPr>
          <w:sz w:val="28"/>
          <w:szCs w:val="28"/>
          <w:lang w:val="ru-RU"/>
        </w:rPr>
      </w:pPr>
      <w:r w:rsidRPr="00CE3380">
        <w:rPr>
          <w:sz w:val="28"/>
          <w:szCs w:val="28"/>
          <w:lang w:val="ru-RU"/>
        </w:rPr>
        <w:t xml:space="preserve"> При непогашении налоговой задолженности структурным</w:t>
      </w:r>
      <w:r w:rsidRPr="00CE3380">
        <w:rPr>
          <w:sz w:val="28"/>
          <w:szCs w:val="28"/>
          <w:lang w:val="ru-RU"/>
        </w:rPr>
        <w:br/>
        <w:t xml:space="preserve">подразделением юридического лица после применения к нему </w:t>
      </w:r>
      <w:r w:rsidR="00744C9A" w:rsidRPr="00CE3380">
        <w:rPr>
          <w:sz w:val="28"/>
          <w:szCs w:val="28"/>
          <w:lang w:val="ru-RU"/>
        </w:rPr>
        <w:t xml:space="preserve">способов обеспечения исполнения не выполненного в срок налогового обязательства в порядке, </w:t>
      </w:r>
      <w:r w:rsidRPr="00CE3380">
        <w:rPr>
          <w:sz w:val="28"/>
          <w:szCs w:val="28"/>
          <w:lang w:val="ru-RU"/>
        </w:rPr>
        <w:t xml:space="preserve">определенном частью первой настоящего пункта, при наличии у юридического лица более </w:t>
      </w:r>
      <w:r w:rsidR="00F96742" w:rsidRPr="00CE3380">
        <w:rPr>
          <w:sz w:val="28"/>
          <w:szCs w:val="28"/>
          <w:lang w:val="ru-RU"/>
        </w:rPr>
        <w:t>1 (</w:t>
      </w:r>
      <w:r w:rsidRPr="00CE3380">
        <w:rPr>
          <w:sz w:val="28"/>
          <w:szCs w:val="28"/>
          <w:lang w:val="ru-RU"/>
        </w:rPr>
        <w:t>одного</w:t>
      </w:r>
      <w:r w:rsidR="00F96742" w:rsidRPr="00CE3380">
        <w:rPr>
          <w:sz w:val="28"/>
          <w:szCs w:val="28"/>
          <w:lang w:val="ru-RU"/>
        </w:rPr>
        <w:t>)</w:t>
      </w:r>
      <w:r w:rsidRPr="00CE3380">
        <w:rPr>
          <w:sz w:val="28"/>
          <w:szCs w:val="28"/>
          <w:lang w:val="ru-RU"/>
        </w:rPr>
        <w:t xml:space="preserve"> структурного подразделения ОГД применяет </w:t>
      </w:r>
      <w:r w:rsidR="00744C9A" w:rsidRPr="00CE3380">
        <w:rPr>
          <w:sz w:val="28"/>
          <w:szCs w:val="28"/>
          <w:lang w:val="ru-RU"/>
        </w:rPr>
        <w:t>с способы обеспечения исполнения не выполненного в срок налогового обязательства, указанные в подпунктах 2) и 3) пункта 2 настоящей главы</w:t>
      </w:r>
      <w:r w:rsidR="0060599B" w:rsidRPr="00CE3380">
        <w:rPr>
          <w:sz w:val="28"/>
          <w:szCs w:val="28"/>
          <w:lang w:val="ru-RU"/>
        </w:rPr>
        <w:t>,</w:t>
      </w:r>
      <w:r w:rsidR="00744C9A" w:rsidRPr="00CE3380">
        <w:rPr>
          <w:sz w:val="28"/>
          <w:szCs w:val="28"/>
          <w:lang w:val="ru-RU"/>
        </w:rPr>
        <w:t xml:space="preserve"> </w:t>
      </w:r>
      <w:r w:rsidRPr="00CE3380">
        <w:rPr>
          <w:sz w:val="28"/>
          <w:szCs w:val="28"/>
          <w:lang w:val="ru-RU"/>
        </w:rPr>
        <w:t>одновременно ко всем структурным подразделениям такого юридического лица.</w:t>
      </w:r>
    </w:p>
    <w:p w14:paraId="6769FB16" w14:textId="39CA6123" w:rsidR="00964110" w:rsidRPr="00346073" w:rsidRDefault="00964110" w:rsidP="00964110">
      <w:pPr>
        <w:spacing w:after="0" w:line="240" w:lineRule="auto"/>
        <w:ind w:firstLine="709"/>
        <w:jc w:val="both"/>
        <w:rPr>
          <w:color w:val="000000" w:themeColor="text1"/>
          <w:sz w:val="28"/>
          <w:szCs w:val="28"/>
          <w:lang w:val="ru-RU" w:eastAsia="ru-RU"/>
        </w:rPr>
      </w:pPr>
      <w:r w:rsidRPr="00CE3380">
        <w:rPr>
          <w:sz w:val="28"/>
          <w:szCs w:val="28"/>
          <w:lang w:val="ru-RU"/>
        </w:rPr>
        <w:t xml:space="preserve"> При непогашении юридическим лицом налогово</w:t>
      </w:r>
      <w:r w:rsidR="00770889" w:rsidRPr="00CE3380">
        <w:rPr>
          <w:sz w:val="28"/>
          <w:szCs w:val="28"/>
          <w:lang w:val="ru-RU"/>
        </w:rPr>
        <w:t>й задолженности в</w:t>
      </w:r>
      <w:r w:rsidR="00770889" w:rsidRPr="00CE3380">
        <w:rPr>
          <w:sz w:val="28"/>
          <w:szCs w:val="28"/>
          <w:lang w:val="ru-RU"/>
        </w:rPr>
        <w:br/>
        <w:t xml:space="preserve">течение </w:t>
      </w:r>
      <w:r w:rsidR="00127CAF">
        <w:rPr>
          <w:sz w:val="28"/>
          <w:szCs w:val="28"/>
          <w:lang w:val="ru-RU"/>
        </w:rPr>
        <w:t>2</w:t>
      </w:r>
      <w:r w:rsidR="00F96742" w:rsidRPr="00CE3380">
        <w:rPr>
          <w:sz w:val="28"/>
          <w:szCs w:val="28"/>
          <w:lang w:val="ru-RU"/>
        </w:rPr>
        <w:t>0 (</w:t>
      </w:r>
      <w:r w:rsidR="00127CAF">
        <w:rPr>
          <w:sz w:val="28"/>
          <w:szCs w:val="28"/>
          <w:lang w:val="ru-RU"/>
        </w:rPr>
        <w:t>двад</w:t>
      </w:r>
      <w:r w:rsidR="00770889" w:rsidRPr="00CE3380">
        <w:rPr>
          <w:sz w:val="28"/>
          <w:szCs w:val="28"/>
          <w:lang w:val="ru-RU"/>
        </w:rPr>
        <w:t>цати</w:t>
      </w:r>
      <w:r w:rsidR="00F96742" w:rsidRPr="00CE3380">
        <w:rPr>
          <w:sz w:val="28"/>
          <w:szCs w:val="28"/>
          <w:lang w:val="ru-RU"/>
        </w:rPr>
        <w:t>)</w:t>
      </w:r>
      <w:r w:rsidRPr="00CE3380">
        <w:rPr>
          <w:sz w:val="28"/>
          <w:szCs w:val="28"/>
          <w:lang w:val="ru-RU"/>
        </w:rPr>
        <w:t xml:space="preserve"> рабочих дней </w:t>
      </w:r>
      <w:r w:rsidRPr="00733471">
        <w:rPr>
          <w:sz w:val="28"/>
          <w:szCs w:val="28"/>
          <w:lang w:val="ru-RU"/>
        </w:rPr>
        <w:t xml:space="preserve">после </w:t>
      </w:r>
      <w:r w:rsidR="00346073" w:rsidRPr="00733471">
        <w:rPr>
          <w:sz w:val="28"/>
          <w:szCs w:val="28"/>
          <w:lang w:val="ru-RU"/>
        </w:rPr>
        <w:t xml:space="preserve">истечения срока исполнения </w:t>
      </w:r>
      <w:r w:rsidRPr="00733471">
        <w:rPr>
          <w:sz w:val="28"/>
          <w:szCs w:val="28"/>
          <w:lang w:val="ru-RU"/>
        </w:rPr>
        <w:t xml:space="preserve"> </w:t>
      </w:r>
      <w:r w:rsidR="00770889" w:rsidRPr="00733471">
        <w:rPr>
          <w:sz w:val="28"/>
          <w:szCs w:val="28"/>
          <w:lang w:val="ru-RU"/>
        </w:rPr>
        <w:t>у</w:t>
      </w:r>
      <w:r w:rsidRPr="00733471">
        <w:rPr>
          <w:sz w:val="28"/>
          <w:szCs w:val="28"/>
          <w:lang w:val="ru-RU"/>
        </w:rPr>
        <w:t>ведомления</w:t>
      </w:r>
      <w:r w:rsidR="00770889" w:rsidRPr="00733471">
        <w:rPr>
          <w:sz w:val="28"/>
          <w:szCs w:val="28"/>
          <w:lang w:val="ru-RU"/>
        </w:rPr>
        <w:t xml:space="preserve"> о погашении нало</w:t>
      </w:r>
      <w:r w:rsidR="00770889" w:rsidRPr="00CE3380">
        <w:rPr>
          <w:sz w:val="28"/>
          <w:szCs w:val="28"/>
          <w:lang w:val="ru-RU"/>
        </w:rPr>
        <w:t>говой задолженности</w:t>
      </w:r>
      <w:r w:rsidRPr="00CE3380">
        <w:rPr>
          <w:sz w:val="28"/>
          <w:szCs w:val="28"/>
          <w:lang w:val="ru-RU"/>
        </w:rPr>
        <w:t xml:space="preserve"> ОГД </w:t>
      </w:r>
      <w:r w:rsidR="00770889" w:rsidRPr="00CE3380">
        <w:rPr>
          <w:sz w:val="28"/>
          <w:szCs w:val="28"/>
          <w:lang w:val="ru-RU"/>
        </w:rPr>
        <w:t>применяет способы обеспечения исполнения не выполненного в срок налогового обязательства, указанные в  подпунктах 2), 3) и 4) пункта 1 настоящей главы</w:t>
      </w:r>
      <w:r w:rsidR="00105B67" w:rsidRPr="00CE3380">
        <w:rPr>
          <w:sz w:val="28"/>
          <w:szCs w:val="28"/>
          <w:lang w:val="ru-RU"/>
        </w:rPr>
        <w:t xml:space="preserve">, </w:t>
      </w:r>
      <w:r w:rsidRPr="00CE3380">
        <w:rPr>
          <w:color w:val="000000" w:themeColor="text1"/>
          <w:sz w:val="28"/>
          <w:szCs w:val="28"/>
          <w:lang w:val="ru-RU"/>
        </w:rPr>
        <w:t>к налогоплательщикам – структурным подразделениям юридического лица.</w:t>
      </w:r>
    </w:p>
    <w:p w14:paraId="72E34DFA" w14:textId="02736155" w:rsidR="00635CBF" w:rsidRPr="00CE3380" w:rsidRDefault="002412E6" w:rsidP="00877763">
      <w:pPr>
        <w:pStyle w:val="af3"/>
        <w:tabs>
          <w:tab w:val="left" w:pos="142"/>
        </w:tabs>
        <w:spacing w:before="0" w:beforeAutospacing="0" w:after="0" w:afterAutospacing="0"/>
        <w:contextualSpacing/>
        <w:jc w:val="both"/>
        <w:rPr>
          <w:sz w:val="28"/>
          <w:szCs w:val="28"/>
          <w:lang w:val="ru-RU" w:eastAsia="ru-RU"/>
        </w:rPr>
      </w:pPr>
      <w:r w:rsidRPr="00CE3380">
        <w:rPr>
          <w:sz w:val="28"/>
          <w:szCs w:val="28"/>
          <w:lang w:val="ru-RU"/>
        </w:rPr>
        <w:tab/>
      </w:r>
      <w:r w:rsidR="007F2898" w:rsidRPr="00CE3380">
        <w:rPr>
          <w:sz w:val="28"/>
          <w:szCs w:val="28"/>
          <w:lang w:val="ru-RU"/>
        </w:rPr>
        <w:tab/>
        <w:t xml:space="preserve"> </w:t>
      </w:r>
      <w:r w:rsidR="00635CBF" w:rsidRPr="00CE3380">
        <w:rPr>
          <w:sz w:val="28"/>
          <w:szCs w:val="28"/>
          <w:lang w:val="ru-RU" w:eastAsia="ru-RU"/>
        </w:rPr>
        <w:t>4</w:t>
      </w:r>
      <w:r w:rsidR="00635CBF" w:rsidRPr="00CE3380">
        <w:rPr>
          <w:sz w:val="28"/>
          <w:szCs w:val="28"/>
          <w:lang w:val="ru-RU"/>
        </w:rPr>
        <w:t>.</w:t>
      </w:r>
      <w:r w:rsidR="00635CBF" w:rsidRPr="00CE3380">
        <w:rPr>
          <w:sz w:val="28"/>
          <w:szCs w:val="28"/>
          <w:lang w:val="ru-RU" w:eastAsia="ru-RU"/>
        </w:rPr>
        <w:t xml:space="preserve"> Способы обеспечения, указанные в подпунктах 2</w:t>
      </w:r>
      <w:r w:rsidR="003C0FD4" w:rsidRPr="00CE3380">
        <w:rPr>
          <w:sz w:val="28"/>
          <w:szCs w:val="28"/>
          <w:lang w:val="ru-RU" w:eastAsia="ru-RU"/>
        </w:rPr>
        <w:t xml:space="preserve">), 3) и 4) </w:t>
      </w:r>
      <w:r w:rsidR="009205BE">
        <w:rPr>
          <w:sz w:val="28"/>
          <w:szCs w:val="28"/>
          <w:lang w:val="ru-RU" w:eastAsia="ru-RU"/>
        </w:rPr>
        <w:br/>
      </w:r>
      <w:r w:rsidR="003C0FD4" w:rsidRPr="00CE3380">
        <w:rPr>
          <w:sz w:val="28"/>
          <w:szCs w:val="28"/>
          <w:lang w:val="ru-RU" w:eastAsia="ru-RU"/>
        </w:rPr>
        <w:t>пункта 2</w:t>
      </w:r>
      <w:r w:rsidR="00635CBF" w:rsidRPr="00CE3380">
        <w:rPr>
          <w:sz w:val="28"/>
          <w:szCs w:val="28"/>
          <w:lang w:val="ru-RU" w:eastAsia="ru-RU"/>
        </w:rPr>
        <w:t xml:space="preserve"> настоящего параграфа, подлежат отмене:</w:t>
      </w:r>
    </w:p>
    <w:p w14:paraId="15335EB8" w14:textId="4CA852B6" w:rsidR="00635CBF" w:rsidRPr="00CE3380" w:rsidRDefault="003C0FD4" w:rsidP="00E333E4">
      <w:pPr>
        <w:tabs>
          <w:tab w:val="left" w:pos="142"/>
        </w:tabs>
        <w:spacing w:after="0" w:line="240" w:lineRule="auto"/>
        <w:contextualSpacing/>
        <w:jc w:val="both"/>
        <w:rPr>
          <w:sz w:val="28"/>
          <w:szCs w:val="28"/>
          <w:lang w:val="ru-RU" w:eastAsia="ru-RU"/>
        </w:rPr>
      </w:pPr>
      <w:r w:rsidRPr="00CE3380">
        <w:rPr>
          <w:sz w:val="28"/>
          <w:szCs w:val="28"/>
          <w:lang w:val="ru-RU" w:eastAsia="ru-RU"/>
        </w:rPr>
        <w:lastRenderedPageBreak/>
        <w:tab/>
      </w:r>
      <w:r w:rsidRPr="00CE3380">
        <w:rPr>
          <w:sz w:val="28"/>
          <w:szCs w:val="28"/>
          <w:lang w:val="ru-RU" w:eastAsia="ru-RU"/>
        </w:rPr>
        <w:tab/>
      </w:r>
      <w:r w:rsidR="00635CBF" w:rsidRPr="00CE3380">
        <w:rPr>
          <w:sz w:val="28"/>
          <w:szCs w:val="28"/>
          <w:lang w:val="ru-RU" w:eastAsia="ru-RU"/>
        </w:rPr>
        <w:t>1) со дня вступления в законную силу судебного акта о признании налогоплательщика банкротом в части сумм, включенных в реестр требований кредиторов;</w:t>
      </w:r>
    </w:p>
    <w:p w14:paraId="6EC565B9" w14:textId="4218E889" w:rsidR="00635CBF" w:rsidRPr="00CE3380" w:rsidRDefault="003C0FD4" w:rsidP="00E333E4">
      <w:pPr>
        <w:tabs>
          <w:tab w:val="left" w:pos="142"/>
        </w:tabs>
        <w:spacing w:after="0" w:line="240" w:lineRule="auto"/>
        <w:contextualSpacing/>
        <w:jc w:val="both"/>
        <w:rPr>
          <w:sz w:val="28"/>
          <w:szCs w:val="28"/>
          <w:lang w:val="ru-RU" w:eastAsia="ru-RU"/>
        </w:rPr>
      </w:pPr>
      <w:r w:rsidRPr="00CE3380">
        <w:rPr>
          <w:sz w:val="28"/>
          <w:szCs w:val="28"/>
          <w:lang w:val="ru-RU" w:eastAsia="ru-RU"/>
        </w:rPr>
        <w:tab/>
      </w:r>
      <w:r w:rsidRPr="00CE3380">
        <w:rPr>
          <w:sz w:val="28"/>
          <w:szCs w:val="28"/>
          <w:lang w:val="ru-RU" w:eastAsia="ru-RU"/>
        </w:rPr>
        <w:tab/>
      </w:r>
      <w:r w:rsidR="00635CBF" w:rsidRPr="00CE3380">
        <w:rPr>
          <w:sz w:val="28"/>
          <w:szCs w:val="28"/>
          <w:lang w:val="ru-RU" w:eastAsia="ru-RU"/>
        </w:rPr>
        <w:t>2) со дня утверждения судом соглашения об утверждении плана реабилитационной процедуры в части сумм, включенных в реестр требований кредиторов;</w:t>
      </w:r>
    </w:p>
    <w:p w14:paraId="25DC62D8" w14:textId="4C500084" w:rsidR="00635CBF" w:rsidRPr="00CE3380" w:rsidRDefault="003C0FD4" w:rsidP="00E333E4">
      <w:pPr>
        <w:tabs>
          <w:tab w:val="left" w:pos="142"/>
        </w:tabs>
        <w:spacing w:after="0" w:line="240" w:lineRule="auto"/>
        <w:contextualSpacing/>
        <w:jc w:val="both"/>
        <w:rPr>
          <w:sz w:val="28"/>
          <w:szCs w:val="28"/>
          <w:lang w:val="ru-RU" w:eastAsia="ru-RU"/>
        </w:rPr>
      </w:pPr>
      <w:r w:rsidRPr="00CE3380">
        <w:rPr>
          <w:sz w:val="28"/>
          <w:szCs w:val="28"/>
          <w:lang w:val="ru-RU" w:eastAsia="ru-RU"/>
        </w:rPr>
        <w:tab/>
      </w:r>
      <w:r w:rsidRPr="00CE3380">
        <w:rPr>
          <w:sz w:val="28"/>
          <w:szCs w:val="28"/>
          <w:lang w:val="ru-RU" w:eastAsia="ru-RU"/>
        </w:rPr>
        <w:tab/>
      </w:r>
      <w:r w:rsidR="00635CBF" w:rsidRPr="00CE3380">
        <w:rPr>
          <w:sz w:val="28"/>
          <w:szCs w:val="28"/>
          <w:lang w:val="ru-RU" w:eastAsia="ru-RU"/>
        </w:rPr>
        <w:t xml:space="preserve">3) со дня вступления в законную силу судебного акта об утверждении соглашения о реструктуризации задолженности в части сумм, включенных в такое соглашение; </w:t>
      </w:r>
    </w:p>
    <w:p w14:paraId="12C8BD08" w14:textId="679148E2" w:rsidR="00635CBF" w:rsidRPr="00CE3380" w:rsidRDefault="003C0FD4" w:rsidP="00E333E4">
      <w:pPr>
        <w:tabs>
          <w:tab w:val="left" w:pos="142"/>
        </w:tabs>
        <w:spacing w:after="0" w:line="240" w:lineRule="auto"/>
        <w:contextualSpacing/>
        <w:jc w:val="both"/>
        <w:rPr>
          <w:sz w:val="28"/>
          <w:szCs w:val="28"/>
          <w:lang w:val="ru-RU"/>
        </w:rPr>
      </w:pPr>
      <w:r w:rsidRPr="00CE3380">
        <w:rPr>
          <w:sz w:val="28"/>
          <w:szCs w:val="28"/>
          <w:lang w:val="ru-RU" w:eastAsia="ru-RU"/>
        </w:rPr>
        <w:tab/>
      </w:r>
      <w:r w:rsidRPr="00CE3380">
        <w:rPr>
          <w:sz w:val="28"/>
          <w:szCs w:val="28"/>
          <w:lang w:val="ru-RU" w:eastAsia="ru-RU"/>
        </w:rPr>
        <w:tab/>
      </w:r>
      <w:r w:rsidR="00635CBF" w:rsidRPr="00CE3380">
        <w:rPr>
          <w:sz w:val="28"/>
          <w:szCs w:val="28"/>
          <w:lang w:val="ru-RU" w:eastAsia="ru-RU"/>
        </w:rPr>
        <w:t>4) со дня принятия уполномоченным органом по регулированию, контролю и надзору финансового рынка и финансовых организаций решения о лишении лицензии филиала банка – нерезидента Республики Казахстан, филиала страховой (перестраховочной) организации – нерезидента Республики Казахстан</w:t>
      </w:r>
      <w:r w:rsidR="00635CBF" w:rsidRPr="00CE3380">
        <w:rPr>
          <w:sz w:val="28"/>
          <w:szCs w:val="28"/>
          <w:lang w:val="ru-RU"/>
        </w:rPr>
        <w:t xml:space="preserve"> на проведение банковских операций;</w:t>
      </w:r>
    </w:p>
    <w:p w14:paraId="3A08971A" w14:textId="2117A1F2" w:rsidR="00635CBF" w:rsidRPr="00CE3380" w:rsidRDefault="003C0FD4" w:rsidP="00E333E4">
      <w:pPr>
        <w:tabs>
          <w:tab w:val="left" w:pos="142"/>
        </w:tabs>
        <w:spacing w:after="0" w:line="240" w:lineRule="auto"/>
        <w:contextualSpacing/>
        <w:jc w:val="both"/>
        <w:rPr>
          <w:sz w:val="28"/>
          <w:szCs w:val="28"/>
          <w:lang w:val="ru-RU" w:eastAsia="ru-RU"/>
        </w:rPr>
      </w:pPr>
      <w:r w:rsidRPr="00CE3380">
        <w:rPr>
          <w:sz w:val="28"/>
          <w:szCs w:val="28"/>
          <w:lang w:val="ru-RU"/>
        </w:rPr>
        <w:tab/>
      </w:r>
      <w:r w:rsidRPr="00CE3380">
        <w:rPr>
          <w:sz w:val="28"/>
          <w:szCs w:val="28"/>
          <w:lang w:val="ru-RU"/>
        </w:rPr>
        <w:tab/>
      </w:r>
      <w:r w:rsidR="00635CBF" w:rsidRPr="00CE3380">
        <w:rPr>
          <w:sz w:val="28"/>
          <w:szCs w:val="28"/>
          <w:lang w:val="ru-RU"/>
        </w:rPr>
        <w:t xml:space="preserve">5) </w:t>
      </w:r>
      <w:r w:rsidR="00635CBF" w:rsidRPr="00CE3380">
        <w:rPr>
          <w:sz w:val="28"/>
          <w:szCs w:val="28"/>
          <w:lang w:val="ru-RU" w:eastAsia="ru-RU"/>
        </w:rPr>
        <w:t xml:space="preserve">со дня </w:t>
      </w:r>
      <w:r w:rsidR="00635CBF" w:rsidRPr="00CE3380">
        <w:rPr>
          <w:sz w:val="28"/>
          <w:szCs w:val="28"/>
          <w:lang w:val="ru-RU"/>
        </w:rPr>
        <w:t xml:space="preserve">вступления в законную силу </w:t>
      </w:r>
      <w:r w:rsidR="00635CBF" w:rsidRPr="00CE3380">
        <w:rPr>
          <w:sz w:val="28"/>
          <w:szCs w:val="28"/>
          <w:lang w:val="ru-RU" w:eastAsia="ru-RU"/>
        </w:rPr>
        <w:t xml:space="preserve">судебного акта </w:t>
      </w:r>
      <w:r w:rsidR="00635CBF" w:rsidRPr="00CE3380">
        <w:rPr>
          <w:sz w:val="28"/>
          <w:szCs w:val="28"/>
          <w:lang w:val="ru-RU"/>
        </w:rPr>
        <w:t xml:space="preserve">о принудительной ликвидации </w:t>
      </w:r>
      <w:r w:rsidR="00635CBF" w:rsidRPr="00CE3380">
        <w:rPr>
          <w:sz w:val="28"/>
          <w:szCs w:val="28"/>
          <w:lang w:val="ru-RU" w:eastAsia="ru-RU"/>
        </w:rPr>
        <w:t>банка второго уровня, страховой (перестраховочной) организации;</w:t>
      </w:r>
    </w:p>
    <w:p w14:paraId="7ADB158E" w14:textId="1BBE26B9" w:rsidR="00635CBF" w:rsidRPr="00CE3380" w:rsidRDefault="003C0FD4" w:rsidP="00E333E4">
      <w:pPr>
        <w:tabs>
          <w:tab w:val="left" w:pos="142"/>
        </w:tabs>
        <w:spacing w:after="0" w:line="240" w:lineRule="auto"/>
        <w:contextualSpacing/>
        <w:jc w:val="both"/>
        <w:rPr>
          <w:sz w:val="28"/>
          <w:szCs w:val="28"/>
          <w:lang w:val="ru-RU"/>
        </w:rPr>
      </w:pPr>
      <w:r w:rsidRPr="00CE3380">
        <w:rPr>
          <w:sz w:val="28"/>
          <w:szCs w:val="28"/>
          <w:lang w:val="ru-RU" w:eastAsia="ru-RU"/>
        </w:rPr>
        <w:tab/>
      </w:r>
      <w:r w:rsidRPr="00CE3380">
        <w:rPr>
          <w:sz w:val="28"/>
          <w:szCs w:val="28"/>
          <w:lang w:val="ru-RU" w:eastAsia="ru-RU"/>
        </w:rPr>
        <w:tab/>
      </w:r>
      <w:r w:rsidR="00635CBF" w:rsidRPr="00CE3380">
        <w:rPr>
          <w:sz w:val="28"/>
          <w:szCs w:val="28"/>
          <w:lang w:val="ru-RU"/>
        </w:rPr>
        <w:t xml:space="preserve">5. Применение способов обеспечения, </w:t>
      </w:r>
      <w:r w:rsidR="00635CBF" w:rsidRPr="00CE3380">
        <w:rPr>
          <w:sz w:val="28"/>
          <w:szCs w:val="28"/>
          <w:lang w:val="ru-RU" w:eastAsia="ru-RU"/>
        </w:rPr>
        <w:t>указанны</w:t>
      </w:r>
      <w:r w:rsidR="00635CBF" w:rsidRPr="00CE3380">
        <w:rPr>
          <w:sz w:val="28"/>
          <w:szCs w:val="28"/>
          <w:lang w:val="ru-RU"/>
        </w:rPr>
        <w:t>х</w:t>
      </w:r>
      <w:r w:rsidR="00635CBF" w:rsidRPr="00CE3380">
        <w:rPr>
          <w:sz w:val="28"/>
          <w:szCs w:val="28"/>
          <w:lang w:val="ru-RU" w:eastAsia="ru-RU"/>
        </w:rPr>
        <w:t xml:space="preserve"> в подпунктах </w:t>
      </w:r>
      <w:r w:rsidR="00635CBF" w:rsidRPr="00CE3380">
        <w:rPr>
          <w:sz w:val="28"/>
          <w:szCs w:val="28"/>
          <w:lang w:val="ru-RU"/>
        </w:rPr>
        <w:t xml:space="preserve">1), </w:t>
      </w:r>
      <w:r w:rsidR="00635CBF" w:rsidRPr="00CE3380">
        <w:rPr>
          <w:sz w:val="28"/>
          <w:szCs w:val="28"/>
          <w:lang w:val="ru-RU" w:eastAsia="ru-RU"/>
        </w:rPr>
        <w:t xml:space="preserve">2) и </w:t>
      </w:r>
      <w:r w:rsidR="00825312" w:rsidRPr="00CE3380">
        <w:rPr>
          <w:sz w:val="28"/>
          <w:szCs w:val="28"/>
          <w:lang w:val="ru-RU"/>
        </w:rPr>
        <w:t>3</w:t>
      </w:r>
      <w:r w:rsidR="00635CBF" w:rsidRPr="00CE3380">
        <w:rPr>
          <w:sz w:val="28"/>
          <w:szCs w:val="28"/>
          <w:lang w:val="ru-RU" w:eastAsia="ru-RU"/>
        </w:rPr>
        <w:t>) пункта</w:t>
      </w:r>
      <w:r w:rsidRPr="00CE3380">
        <w:rPr>
          <w:sz w:val="28"/>
          <w:szCs w:val="28"/>
          <w:lang w:val="ru-RU" w:eastAsia="ru-RU"/>
        </w:rPr>
        <w:t xml:space="preserve"> 2 настояще</w:t>
      </w:r>
      <w:r w:rsidR="00C626F1" w:rsidRPr="00CE3380">
        <w:rPr>
          <w:sz w:val="28"/>
          <w:szCs w:val="28"/>
          <w:lang w:val="ru-RU" w:eastAsia="ru-RU"/>
        </w:rPr>
        <w:t>й</w:t>
      </w:r>
      <w:r w:rsidRPr="00CE3380">
        <w:rPr>
          <w:sz w:val="28"/>
          <w:szCs w:val="28"/>
          <w:lang w:val="ru-RU" w:eastAsia="ru-RU"/>
        </w:rPr>
        <w:t xml:space="preserve"> </w:t>
      </w:r>
      <w:r w:rsidR="00C626F1" w:rsidRPr="00CE3380">
        <w:rPr>
          <w:sz w:val="28"/>
          <w:szCs w:val="28"/>
          <w:lang w:val="ru-RU" w:eastAsia="ru-RU"/>
        </w:rPr>
        <w:t>главы</w:t>
      </w:r>
      <w:r w:rsidR="00635CBF" w:rsidRPr="00CE3380">
        <w:rPr>
          <w:sz w:val="28"/>
          <w:szCs w:val="28"/>
          <w:lang w:val="ru-RU"/>
        </w:rPr>
        <w:t>, приостанавливается:</w:t>
      </w:r>
    </w:p>
    <w:p w14:paraId="41D6DD66" w14:textId="4FDEC91C" w:rsidR="00635CBF" w:rsidRPr="00CE3380" w:rsidRDefault="003C0FD4" w:rsidP="00E333E4">
      <w:pPr>
        <w:pStyle w:val="af3"/>
        <w:tabs>
          <w:tab w:val="left" w:pos="142"/>
        </w:tabs>
        <w:spacing w:before="0" w:beforeAutospacing="0" w:after="0" w:afterAutospacing="0"/>
        <w:contextualSpacing/>
        <w:jc w:val="both"/>
        <w:rPr>
          <w:sz w:val="28"/>
          <w:szCs w:val="28"/>
          <w:lang w:val="ru-RU"/>
        </w:rPr>
      </w:pPr>
      <w:r w:rsidRPr="00CE3380">
        <w:rPr>
          <w:sz w:val="28"/>
          <w:szCs w:val="28"/>
          <w:lang w:val="ru-RU"/>
        </w:rPr>
        <w:tab/>
      </w:r>
      <w:r w:rsidRPr="00CE3380">
        <w:rPr>
          <w:sz w:val="28"/>
          <w:szCs w:val="28"/>
          <w:lang w:val="ru-RU"/>
        </w:rPr>
        <w:tab/>
      </w:r>
      <w:r w:rsidR="00635CBF" w:rsidRPr="00CE3380">
        <w:rPr>
          <w:sz w:val="28"/>
          <w:szCs w:val="28"/>
          <w:lang w:val="ru-RU"/>
        </w:rPr>
        <w:t>1) в случае обжалования уведомления о результатах налоговой проверки в уполномоченный орган:</w:t>
      </w:r>
    </w:p>
    <w:p w14:paraId="6AF872C9" w14:textId="534EABAE" w:rsidR="00635CBF" w:rsidRPr="00CE3380" w:rsidRDefault="003C0FD4" w:rsidP="00E333E4">
      <w:pPr>
        <w:pStyle w:val="af3"/>
        <w:tabs>
          <w:tab w:val="left" w:pos="142"/>
        </w:tabs>
        <w:spacing w:before="0" w:beforeAutospacing="0" w:after="0" w:afterAutospacing="0"/>
        <w:contextualSpacing/>
        <w:jc w:val="both"/>
        <w:rPr>
          <w:sz w:val="28"/>
          <w:szCs w:val="28"/>
          <w:lang w:val="ru-RU"/>
        </w:rPr>
      </w:pPr>
      <w:r w:rsidRPr="00CE3380">
        <w:rPr>
          <w:sz w:val="28"/>
          <w:szCs w:val="28"/>
          <w:lang w:val="ru-RU"/>
        </w:rPr>
        <w:tab/>
      </w:r>
      <w:r w:rsidRPr="00CE3380">
        <w:rPr>
          <w:sz w:val="28"/>
          <w:szCs w:val="28"/>
          <w:lang w:val="ru-RU"/>
        </w:rPr>
        <w:tab/>
      </w:r>
      <w:r w:rsidR="00635CBF" w:rsidRPr="00CE3380">
        <w:rPr>
          <w:sz w:val="28"/>
          <w:szCs w:val="28"/>
          <w:lang w:val="ru-RU"/>
        </w:rPr>
        <w:t>до вынесения уполномоченным органом решения по результатам рассмотрения жалобы;</w:t>
      </w:r>
    </w:p>
    <w:p w14:paraId="585875F7" w14:textId="6044AC4D" w:rsidR="00635CBF" w:rsidRPr="00CE3380" w:rsidRDefault="00C6537E" w:rsidP="00E333E4">
      <w:pPr>
        <w:pStyle w:val="af3"/>
        <w:tabs>
          <w:tab w:val="left" w:pos="142"/>
        </w:tabs>
        <w:spacing w:before="0" w:beforeAutospacing="0" w:after="0" w:afterAutospacing="0"/>
        <w:contextualSpacing/>
        <w:jc w:val="both"/>
        <w:rPr>
          <w:sz w:val="28"/>
          <w:szCs w:val="28"/>
          <w:lang w:val="ru-RU"/>
        </w:rPr>
      </w:pPr>
      <w:r w:rsidRPr="00CE3380">
        <w:rPr>
          <w:sz w:val="28"/>
          <w:szCs w:val="28"/>
          <w:lang w:val="ru-RU"/>
        </w:rPr>
        <w:tab/>
      </w:r>
      <w:r w:rsidRPr="00CE3380">
        <w:rPr>
          <w:sz w:val="28"/>
          <w:szCs w:val="28"/>
          <w:lang w:val="ru-RU"/>
        </w:rPr>
        <w:tab/>
      </w:r>
      <w:r w:rsidR="00635CBF" w:rsidRPr="00CE3380">
        <w:rPr>
          <w:sz w:val="28"/>
          <w:szCs w:val="28"/>
          <w:lang w:val="ru-RU"/>
        </w:rPr>
        <w:t xml:space="preserve">на </w:t>
      </w:r>
      <w:r w:rsidR="00C626F1" w:rsidRPr="00CE3380">
        <w:rPr>
          <w:sz w:val="28"/>
          <w:szCs w:val="28"/>
          <w:lang w:val="ru-RU"/>
        </w:rPr>
        <w:t>15 (</w:t>
      </w:r>
      <w:r w:rsidR="00635CBF" w:rsidRPr="00CE3380">
        <w:rPr>
          <w:sz w:val="28"/>
          <w:szCs w:val="28"/>
          <w:lang w:val="ru-RU"/>
        </w:rPr>
        <w:t>пятнадцать</w:t>
      </w:r>
      <w:r w:rsidR="00C626F1" w:rsidRPr="00CE3380">
        <w:rPr>
          <w:sz w:val="28"/>
          <w:szCs w:val="28"/>
          <w:lang w:val="ru-RU"/>
        </w:rPr>
        <w:t>)</w:t>
      </w:r>
      <w:r w:rsidR="00635CBF" w:rsidRPr="00CE3380">
        <w:rPr>
          <w:sz w:val="28"/>
          <w:szCs w:val="28"/>
          <w:lang w:val="ru-RU"/>
        </w:rPr>
        <w:t xml:space="preserve"> рабочих дней с момента вынесения по результатам рассмотрения жалобы решения об оставлении без удовлетворения;</w:t>
      </w:r>
    </w:p>
    <w:p w14:paraId="54B262C4" w14:textId="62360E90" w:rsidR="00635CBF" w:rsidRPr="00877763" w:rsidRDefault="00C6537E" w:rsidP="00E333E4">
      <w:pPr>
        <w:tabs>
          <w:tab w:val="left" w:pos="142"/>
        </w:tabs>
        <w:spacing w:after="0" w:line="240" w:lineRule="auto"/>
        <w:contextualSpacing/>
        <w:jc w:val="both"/>
        <w:rPr>
          <w:bCs/>
          <w:sz w:val="28"/>
          <w:szCs w:val="28"/>
          <w:lang w:val="ru-RU" w:eastAsia="ru-RU"/>
        </w:rPr>
      </w:pPr>
      <w:r w:rsidRPr="00CE3380">
        <w:rPr>
          <w:sz w:val="28"/>
          <w:szCs w:val="28"/>
          <w:lang w:val="ru-RU"/>
        </w:rPr>
        <w:tab/>
      </w:r>
      <w:r w:rsidRPr="00CE3380">
        <w:rPr>
          <w:sz w:val="28"/>
          <w:szCs w:val="28"/>
          <w:lang w:val="ru-RU"/>
        </w:rPr>
        <w:tab/>
      </w:r>
      <w:r w:rsidR="00635CBF" w:rsidRPr="00CE3380">
        <w:rPr>
          <w:sz w:val="28"/>
          <w:szCs w:val="28"/>
          <w:lang w:val="ru-RU"/>
        </w:rPr>
        <w:t xml:space="preserve">2) в случае обжалования уведомления о результатах налоговой проверки в суд – до вступления в законную силу </w:t>
      </w:r>
      <w:r w:rsidR="00635CBF" w:rsidRPr="00CE3380">
        <w:rPr>
          <w:sz w:val="28"/>
          <w:szCs w:val="28"/>
          <w:lang w:val="ru-RU" w:eastAsia="ru-RU"/>
        </w:rPr>
        <w:t>судебного акта</w:t>
      </w:r>
      <w:r w:rsidR="00635CBF" w:rsidRPr="00CE3380">
        <w:rPr>
          <w:sz w:val="28"/>
          <w:szCs w:val="28"/>
          <w:lang w:val="ru-RU"/>
        </w:rPr>
        <w:t xml:space="preserve"> по результатам рассмотрения жалобы.</w:t>
      </w:r>
    </w:p>
    <w:p w14:paraId="45ECF902" w14:textId="46683A03" w:rsidR="000B20F9" w:rsidRDefault="000B20F9" w:rsidP="00E333E4">
      <w:pPr>
        <w:spacing w:after="0" w:line="240" w:lineRule="auto"/>
        <w:ind w:firstLine="709"/>
        <w:jc w:val="both"/>
        <w:rPr>
          <w:sz w:val="28"/>
          <w:szCs w:val="28"/>
          <w:lang w:val="ru-RU" w:eastAsia="ru-RU"/>
        </w:rPr>
      </w:pPr>
    </w:p>
    <w:p w14:paraId="2786606E" w14:textId="77777777" w:rsidR="000B20F9" w:rsidRPr="00C91031" w:rsidRDefault="000B20F9" w:rsidP="00C91031">
      <w:pPr>
        <w:spacing w:after="0" w:line="240" w:lineRule="auto"/>
        <w:ind w:firstLine="709"/>
        <w:jc w:val="both"/>
        <w:rPr>
          <w:sz w:val="28"/>
          <w:szCs w:val="28"/>
          <w:lang w:val="ru-RU" w:eastAsia="ru-RU"/>
        </w:rPr>
      </w:pPr>
    </w:p>
    <w:p w14:paraId="1D0C593D" w14:textId="01A1665E" w:rsidR="006D6F37" w:rsidRPr="00C91031" w:rsidRDefault="005B38CD" w:rsidP="007775DF">
      <w:pPr>
        <w:spacing w:after="0" w:line="240" w:lineRule="auto"/>
        <w:rPr>
          <w:b/>
          <w:bCs/>
          <w:sz w:val="28"/>
          <w:szCs w:val="28"/>
          <w:lang w:val="ru-RU" w:eastAsia="ru-RU"/>
        </w:rPr>
      </w:pPr>
      <w:r w:rsidRPr="00C91031">
        <w:rPr>
          <w:sz w:val="28"/>
          <w:szCs w:val="28"/>
          <w:lang w:val="ru-RU"/>
        </w:rPr>
        <w:tab/>
      </w:r>
      <w:r w:rsidRPr="00C91031">
        <w:rPr>
          <w:sz w:val="28"/>
          <w:szCs w:val="28"/>
          <w:lang w:val="ru-RU"/>
        </w:rPr>
        <w:tab/>
      </w:r>
      <w:r w:rsidR="009C708C">
        <w:rPr>
          <w:b/>
          <w:bCs/>
          <w:sz w:val="28"/>
          <w:szCs w:val="28"/>
          <w:lang w:val="ru-RU" w:eastAsia="ru-RU"/>
        </w:rPr>
        <w:t>Параграф 1</w:t>
      </w:r>
      <w:r w:rsidR="006D6F37" w:rsidRPr="00C91031">
        <w:rPr>
          <w:b/>
          <w:bCs/>
          <w:sz w:val="28"/>
          <w:szCs w:val="28"/>
          <w:lang w:val="ru-RU" w:eastAsia="ru-RU"/>
        </w:rPr>
        <w:t>. Извещение о наличии налоговой задолженности</w:t>
      </w:r>
    </w:p>
    <w:p w14:paraId="7DC83C5F" w14:textId="77777777" w:rsidR="006D6F37" w:rsidRPr="00C91031" w:rsidRDefault="006D6F37">
      <w:pPr>
        <w:spacing w:after="0" w:line="240" w:lineRule="auto"/>
        <w:ind w:firstLine="708"/>
        <w:jc w:val="both"/>
        <w:rPr>
          <w:b/>
          <w:bCs/>
          <w:sz w:val="28"/>
          <w:szCs w:val="28"/>
          <w:lang w:val="ru-RU" w:eastAsia="ru-RU"/>
        </w:rPr>
      </w:pPr>
    </w:p>
    <w:p w14:paraId="05C0F6BC" w14:textId="0B6FE3CA" w:rsidR="006D6F37" w:rsidRPr="008865AB" w:rsidRDefault="00E55AB3">
      <w:pPr>
        <w:spacing w:after="0" w:line="240" w:lineRule="auto"/>
        <w:ind w:firstLine="708"/>
        <w:jc w:val="both"/>
        <w:rPr>
          <w:sz w:val="28"/>
          <w:szCs w:val="28"/>
          <w:lang w:val="ru-RU" w:eastAsia="ru-RU"/>
        </w:rPr>
      </w:pPr>
      <w:r>
        <w:rPr>
          <w:sz w:val="28"/>
          <w:szCs w:val="28"/>
          <w:lang w:val="ru-RU" w:eastAsia="ru-RU"/>
        </w:rPr>
        <w:t>6</w:t>
      </w:r>
      <w:r w:rsidR="006D6F37" w:rsidRPr="00C91031">
        <w:rPr>
          <w:sz w:val="28"/>
          <w:szCs w:val="28"/>
          <w:lang w:val="ru-RU" w:eastAsia="ru-RU"/>
        </w:rPr>
        <w:t>. В случаях образования налоговой задолженности в сумме, не превышающей предельного размера налоговой задолженности</w:t>
      </w:r>
      <w:r w:rsidR="00B42EAC">
        <w:rPr>
          <w:sz w:val="28"/>
          <w:szCs w:val="28"/>
          <w:lang w:val="ru-RU" w:eastAsia="ru-RU"/>
        </w:rPr>
        <w:t xml:space="preserve"> </w:t>
      </w:r>
      <w:r w:rsidR="00B42EAC" w:rsidRPr="00733471">
        <w:rPr>
          <w:sz w:val="28"/>
          <w:szCs w:val="28"/>
          <w:lang w:val="ru-RU" w:eastAsia="ru-RU"/>
        </w:rPr>
        <w:t>(</w:t>
      </w:r>
      <w:r w:rsidR="00A672A9" w:rsidRPr="00733471">
        <w:rPr>
          <w:sz w:val="28"/>
          <w:szCs w:val="28"/>
          <w:lang w:val="ru-RU" w:eastAsia="ru-RU"/>
        </w:rPr>
        <w:t>20-</w:t>
      </w:r>
      <w:r w:rsidR="00B42EAC" w:rsidRPr="00733471">
        <w:rPr>
          <w:sz w:val="28"/>
          <w:szCs w:val="28"/>
          <w:lang w:val="ru-RU" w:eastAsia="ru-RU"/>
        </w:rPr>
        <w:t>кратного размера месячного расчетного показателя)</w:t>
      </w:r>
      <w:r w:rsidR="006D6F37" w:rsidRPr="00733471">
        <w:rPr>
          <w:sz w:val="28"/>
          <w:szCs w:val="28"/>
          <w:lang w:val="ru-RU" w:eastAsia="ru-RU"/>
        </w:rPr>
        <w:t xml:space="preserve">, </w:t>
      </w:r>
      <w:r w:rsidR="00300EDA" w:rsidRPr="00733471">
        <w:rPr>
          <w:sz w:val="28"/>
          <w:szCs w:val="28"/>
          <w:lang w:val="ru-RU" w:eastAsia="ru-RU"/>
        </w:rPr>
        <w:t>ОГД</w:t>
      </w:r>
      <w:r w:rsidR="00A43D10" w:rsidRPr="00C91031">
        <w:rPr>
          <w:sz w:val="28"/>
          <w:szCs w:val="28"/>
          <w:lang w:val="ru-RU" w:eastAsia="ru-RU"/>
        </w:rPr>
        <w:t xml:space="preserve"> </w:t>
      </w:r>
      <w:r w:rsidR="006D6F37" w:rsidRPr="00C91031">
        <w:rPr>
          <w:sz w:val="28"/>
          <w:szCs w:val="28"/>
          <w:lang w:val="ru-RU" w:eastAsia="ru-RU"/>
        </w:rPr>
        <w:t xml:space="preserve">не позднее </w:t>
      </w:r>
      <w:r w:rsidR="00300EDA" w:rsidRPr="00C91031">
        <w:rPr>
          <w:sz w:val="28"/>
          <w:szCs w:val="28"/>
          <w:lang w:val="ru-RU" w:eastAsia="ru-RU"/>
        </w:rPr>
        <w:br/>
      </w:r>
      <w:r w:rsidR="00E4329D" w:rsidRPr="00C91031">
        <w:rPr>
          <w:sz w:val="28"/>
          <w:szCs w:val="28"/>
          <w:lang w:val="ru-RU" w:eastAsia="ru-RU"/>
        </w:rPr>
        <w:t>5 (</w:t>
      </w:r>
      <w:r w:rsidR="006D6F37" w:rsidRPr="00C91031">
        <w:rPr>
          <w:sz w:val="28"/>
          <w:szCs w:val="28"/>
          <w:lang w:val="ru-RU" w:eastAsia="ru-RU"/>
        </w:rPr>
        <w:t>пяти</w:t>
      </w:r>
      <w:r w:rsidR="00E4329D" w:rsidRPr="00C91031">
        <w:rPr>
          <w:sz w:val="28"/>
          <w:szCs w:val="28"/>
          <w:lang w:val="ru-RU" w:eastAsia="ru-RU"/>
        </w:rPr>
        <w:t>)</w:t>
      </w:r>
      <w:r w:rsidR="006D6F37" w:rsidRPr="00C91031">
        <w:rPr>
          <w:sz w:val="28"/>
          <w:szCs w:val="28"/>
          <w:lang w:val="ru-RU" w:eastAsia="ru-RU"/>
        </w:rPr>
        <w:t xml:space="preserve"> рабочих дней со дня образования налоговой задолженности направляет налогоплательщику </w:t>
      </w:r>
      <w:r w:rsidR="003F435F">
        <w:rPr>
          <w:sz w:val="28"/>
          <w:szCs w:val="28"/>
          <w:lang w:val="ru-RU" w:eastAsia="ru-RU"/>
        </w:rPr>
        <w:t xml:space="preserve">(налоговому агенту) </w:t>
      </w:r>
      <w:r w:rsidR="006D6F37" w:rsidRPr="00C91031">
        <w:rPr>
          <w:sz w:val="28"/>
          <w:szCs w:val="28"/>
          <w:lang w:val="ru-RU" w:eastAsia="ru-RU"/>
        </w:rPr>
        <w:t>извещение о наличии налоговой задолженности</w:t>
      </w:r>
      <w:r w:rsidR="000B4D07" w:rsidRPr="00C91031">
        <w:rPr>
          <w:sz w:val="28"/>
          <w:szCs w:val="28"/>
          <w:lang w:val="ru-RU" w:eastAsia="ru-RU"/>
        </w:rPr>
        <w:t xml:space="preserve">)  </w:t>
      </w:r>
      <w:r w:rsidR="000B4D07" w:rsidRPr="00C91031">
        <w:rPr>
          <w:sz w:val="28"/>
          <w:szCs w:val="28"/>
          <w:lang w:val="ru-RU"/>
        </w:rPr>
        <w:t xml:space="preserve">по форме согласно </w:t>
      </w:r>
      <w:hyperlink r:id="rId7" w:anchor="z163" w:history="1">
        <w:r w:rsidR="000B4D07" w:rsidRPr="008865AB">
          <w:rPr>
            <w:sz w:val="28"/>
            <w:szCs w:val="28"/>
            <w:lang w:val="ru-RU"/>
          </w:rPr>
          <w:t>приложению 1</w:t>
        </w:r>
      </w:hyperlink>
      <w:r w:rsidR="000B4D07" w:rsidRPr="00C91031">
        <w:rPr>
          <w:sz w:val="28"/>
          <w:szCs w:val="28"/>
          <w:lang w:val="ru-RU"/>
        </w:rPr>
        <w:t xml:space="preserve"> к настоящему приказу</w:t>
      </w:r>
      <w:r w:rsidR="000B4D07" w:rsidRPr="008865AB">
        <w:rPr>
          <w:sz w:val="28"/>
          <w:szCs w:val="28"/>
          <w:lang w:val="ru-RU" w:eastAsia="ru-RU"/>
        </w:rPr>
        <w:t xml:space="preserve"> </w:t>
      </w:r>
      <w:r w:rsidR="003F435F">
        <w:rPr>
          <w:sz w:val="28"/>
          <w:szCs w:val="28"/>
          <w:lang w:val="ru-RU" w:eastAsia="ru-RU"/>
        </w:rPr>
        <w:br/>
      </w:r>
      <w:r w:rsidR="006D6F37" w:rsidRPr="008865AB">
        <w:rPr>
          <w:sz w:val="28"/>
          <w:szCs w:val="28"/>
          <w:lang w:val="ru-RU" w:eastAsia="ru-RU"/>
        </w:rPr>
        <w:t>(далее – Извещение</w:t>
      </w:r>
      <w:r w:rsidR="003F435F">
        <w:rPr>
          <w:sz w:val="28"/>
          <w:szCs w:val="28"/>
          <w:lang w:val="ru-RU" w:eastAsia="ru-RU"/>
        </w:rPr>
        <w:t>)</w:t>
      </w:r>
      <w:r w:rsidR="006D6F37" w:rsidRPr="008865AB">
        <w:rPr>
          <w:sz w:val="28"/>
          <w:szCs w:val="28"/>
          <w:lang w:val="ru-RU" w:eastAsia="ru-RU"/>
        </w:rPr>
        <w:t>.</w:t>
      </w:r>
    </w:p>
    <w:p w14:paraId="56C64544" w14:textId="2C4B3132" w:rsidR="006D6F37" w:rsidRPr="00C91031" w:rsidRDefault="006D6F37" w:rsidP="007775DF">
      <w:pPr>
        <w:tabs>
          <w:tab w:val="left" w:pos="142"/>
        </w:tabs>
        <w:spacing w:after="0" w:line="240" w:lineRule="auto"/>
        <w:ind w:firstLine="709"/>
        <w:jc w:val="both"/>
        <w:rPr>
          <w:sz w:val="28"/>
          <w:szCs w:val="28"/>
          <w:lang w:val="ru-RU"/>
        </w:rPr>
      </w:pPr>
      <w:r w:rsidRPr="00C91031">
        <w:rPr>
          <w:sz w:val="28"/>
          <w:szCs w:val="28"/>
          <w:lang w:val="ru-RU" w:eastAsia="ru-RU"/>
        </w:rPr>
        <w:t xml:space="preserve">Извещение носит информационный характер. </w:t>
      </w:r>
      <w:r w:rsidRPr="00C91031">
        <w:rPr>
          <w:sz w:val="28"/>
          <w:szCs w:val="28"/>
          <w:lang w:val="ru-RU"/>
        </w:rPr>
        <w:t xml:space="preserve">Формирование и направление </w:t>
      </w:r>
      <w:r w:rsidR="00300EDA" w:rsidRPr="00C91031">
        <w:rPr>
          <w:sz w:val="28"/>
          <w:szCs w:val="28"/>
          <w:lang w:val="ru-RU"/>
        </w:rPr>
        <w:t xml:space="preserve">Извещения </w:t>
      </w:r>
      <w:r w:rsidRPr="00C91031">
        <w:rPr>
          <w:sz w:val="28"/>
          <w:szCs w:val="28"/>
          <w:lang w:val="ru-RU"/>
        </w:rPr>
        <w:t xml:space="preserve">налогоплательщику (налоговому агенту) </w:t>
      </w:r>
      <w:r w:rsidR="00E4329D" w:rsidRPr="00C91031">
        <w:rPr>
          <w:sz w:val="28"/>
          <w:szCs w:val="28"/>
          <w:lang w:val="ru-RU"/>
        </w:rPr>
        <w:t>производится в и</w:t>
      </w:r>
      <w:r w:rsidRPr="00C91031">
        <w:rPr>
          <w:sz w:val="28"/>
          <w:szCs w:val="28"/>
          <w:lang w:val="ru-RU"/>
        </w:rPr>
        <w:t xml:space="preserve">нформационной системе Комитета государственных доходов </w:t>
      </w:r>
      <w:r w:rsidR="00E4329D" w:rsidRPr="00C91031">
        <w:rPr>
          <w:sz w:val="28"/>
          <w:szCs w:val="28"/>
          <w:lang w:val="ru-RU"/>
        </w:rPr>
        <w:t xml:space="preserve">Министерства </w:t>
      </w:r>
      <w:r w:rsidR="00E4329D" w:rsidRPr="00C91031">
        <w:rPr>
          <w:sz w:val="28"/>
          <w:szCs w:val="28"/>
          <w:lang w:val="ru-RU"/>
        </w:rPr>
        <w:lastRenderedPageBreak/>
        <w:t xml:space="preserve">финансов Республики Казахстан (далее – Комитет) </w:t>
      </w:r>
      <w:r w:rsidRPr="00C91031">
        <w:rPr>
          <w:sz w:val="28"/>
          <w:szCs w:val="28"/>
          <w:lang w:val="ru-RU"/>
        </w:rPr>
        <w:t>в автоматическом режиме, на основании сведений лицевых счетов налогоплательщика.</w:t>
      </w:r>
    </w:p>
    <w:p w14:paraId="0F5C19AC" w14:textId="77777777" w:rsidR="006D6F37" w:rsidRPr="00C91031" w:rsidRDefault="006D6F37" w:rsidP="000B4D07">
      <w:pPr>
        <w:pStyle w:val="af2"/>
        <w:ind w:right="139" w:firstLine="709"/>
        <w:jc w:val="both"/>
        <w:rPr>
          <w:rFonts w:ascii="Times New Roman" w:hAnsi="Times New Roman"/>
          <w:b/>
          <w:sz w:val="28"/>
          <w:szCs w:val="28"/>
          <w:lang w:val="ru-RU"/>
        </w:rPr>
      </w:pPr>
    </w:p>
    <w:p w14:paraId="5B519866" w14:textId="77777777" w:rsidR="006D6F37" w:rsidRPr="00C91031" w:rsidRDefault="006D6F37" w:rsidP="00C91031">
      <w:pPr>
        <w:pStyle w:val="af2"/>
        <w:ind w:right="139" w:firstLine="709"/>
        <w:jc w:val="both"/>
        <w:rPr>
          <w:rFonts w:ascii="Times New Roman" w:hAnsi="Times New Roman"/>
          <w:b/>
          <w:sz w:val="28"/>
          <w:szCs w:val="28"/>
          <w:lang w:val="ru-RU"/>
        </w:rPr>
      </w:pPr>
    </w:p>
    <w:p w14:paraId="645074BE" w14:textId="146D4A19" w:rsidR="006D6F37" w:rsidRPr="00C91031" w:rsidRDefault="009C708C" w:rsidP="0011277A">
      <w:pPr>
        <w:pStyle w:val="af2"/>
        <w:ind w:right="139" w:firstLine="709"/>
        <w:jc w:val="center"/>
        <w:rPr>
          <w:rFonts w:ascii="Times New Roman" w:hAnsi="Times New Roman"/>
          <w:b/>
          <w:sz w:val="28"/>
          <w:szCs w:val="28"/>
          <w:lang w:val="ru-RU"/>
        </w:rPr>
      </w:pPr>
      <w:r>
        <w:rPr>
          <w:rFonts w:ascii="Times New Roman" w:hAnsi="Times New Roman"/>
          <w:b/>
          <w:sz w:val="28"/>
          <w:szCs w:val="28"/>
          <w:lang w:val="ru-RU"/>
        </w:rPr>
        <w:t>Параграф 2</w:t>
      </w:r>
      <w:r w:rsidR="006D6F37" w:rsidRPr="00C91031">
        <w:rPr>
          <w:rFonts w:ascii="Times New Roman" w:hAnsi="Times New Roman"/>
          <w:b/>
          <w:sz w:val="28"/>
          <w:szCs w:val="28"/>
          <w:lang w:val="ru-RU"/>
        </w:rPr>
        <w:t>. Уведомление о погашении налоговой задолженности</w:t>
      </w:r>
    </w:p>
    <w:p w14:paraId="7D9B883E" w14:textId="77777777" w:rsidR="006D6F37" w:rsidRPr="00C91031" w:rsidRDefault="006D6F37">
      <w:pPr>
        <w:pStyle w:val="af2"/>
        <w:ind w:right="139" w:firstLine="709"/>
        <w:jc w:val="both"/>
        <w:rPr>
          <w:rFonts w:ascii="Times New Roman" w:hAnsi="Times New Roman"/>
          <w:b/>
          <w:sz w:val="28"/>
          <w:szCs w:val="28"/>
          <w:lang w:val="ru-RU"/>
        </w:rPr>
      </w:pPr>
    </w:p>
    <w:p w14:paraId="52C6AFF4" w14:textId="2247FBF1" w:rsidR="006D6F37" w:rsidRPr="00C91031" w:rsidRDefault="006D6F37" w:rsidP="007775DF">
      <w:pPr>
        <w:shd w:val="clear" w:color="auto" w:fill="FFFFFF"/>
        <w:tabs>
          <w:tab w:val="left" w:pos="142"/>
        </w:tabs>
        <w:spacing w:after="0" w:line="240" w:lineRule="auto"/>
        <w:jc w:val="both"/>
        <w:rPr>
          <w:sz w:val="28"/>
          <w:szCs w:val="28"/>
          <w:lang w:val="ru-RU" w:eastAsia="ru-RU"/>
        </w:rPr>
      </w:pPr>
      <w:r w:rsidRPr="00C91031">
        <w:rPr>
          <w:rFonts w:eastAsia="Calibri"/>
          <w:b/>
          <w:sz w:val="28"/>
          <w:szCs w:val="28"/>
          <w:lang w:val="ru-RU"/>
        </w:rPr>
        <w:tab/>
      </w:r>
      <w:r w:rsidRPr="00C91031">
        <w:rPr>
          <w:rFonts w:eastAsia="Calibri"/>
          <w:b/>
          <w:sz w:val="28"/>
          <w:szCs w:val="28"/>
          <w:lang w:val="ru-RU"/>
        </w:rPr>
        <w:tab/>
      </w:r>
      <w:r w:rsidRPr="00C91031">
        <w:rPr>
          <w:sz w:val="28"/>
          <w:szCs w:val="28"/>
          <w:lang w:val="ru-RU" w:eastAsia="ru-RU"/>
        </w:rPr>
        <w:t xml:space="preserve">7. Уведомление о погашении налоговой задолженности </w:t>
      </w:r>
      <w:r w:rsidR="0029004E" w:rsidRPr="00C91031">
        <w:rPr>
          <w:sz w:val="28"/>
          <w:szCs w:val="28"/>
          <w:lang w:val="ru-RU" w:eastAsia="ru-RU"/>
        </w:rPr>
        <w:br/>
      </w:r>
      <w:r w:rsidR="000B4D07" w:rsidRPr="00C91031">
        <w:rPr>
          <w:sz w:val="28"/>
          <w:szCs w:val="28"/>
          <w:lang w:val="ru-RU"/>
        </w:rPr>
        <w:t>по форме согласно приложению 2 к настоящему приказу</w:t>
      </w:r>
      <w:r w:rsidR="000B4D07" w:rsidRPr="00C91031">
        <w:rPr>
          <w:sz w:val="28"/>
          <w:szCs w:val="28"/>
          <w:lang w:val="ru-RU" w:eastAsia="ru-RU"/>
        </w:rPr>
        <w:t xml:space="preserve"> </w:t>
      </w:r>
      <w:r w:rsidRPr="00C91031">
        <w:rPr>
          <w:sz w:val="28"/>
          <w:szCs w:val="28"/>
          <w:lang w:val="ru-RU" w:eastAsia="ru-RU"/>
        </w:rPr>
        <w:t>(далее – Уведомление) представл</w:t>
      </w:r>
      <w:r w:rsidRPr="00C91031">
        <w:rPr>
          <w:sz w:val="28"/>
          <w:szCs w:val="28"/>
          <w:lang w:val="ru-RU"/>
        </w:rPr>
        <w:t xml:space="preserve">яется налогоплательщику (налоговому агенту) не позднее </w:t>
      </w:r>
      <w:r w:rsidR="00300EDA" w:rsidRPr="00C91031">
        <w:rPr>
          <w:sz w:val="28"/>
          <w:szCs w:val="28"/>
          <w:lang w:val="ru-RU"/>
        </w:rPr>
        <w:t>5 (</w:t>
      </w:r>
      <w:r w:rsidRPr="00C91031">
        <w:rPr>
          <w:sz w:val="28"/>
          <w:szCs w:val="28"/>
          <w:lang w:val="ru-RU"/>
        </w:rPr>
        <w:t>пяти</w:t>
      </w:r>
      <w:r w:rsidR="00300EDA" w:rsidRPr="00C91031">
        <w:rPr>
          <w:sz w:val="28"/>
          <w:szCs w:val="28"/>
          <w:lang w:val="ru-RU"/>
        </w:rPr>
        <w:t>)</w:t>
      </w:r>
      <w:r w:rsidRPr="00C91031">
        <w:rPr>
          <w:sz w:val="28"/>
          <w:szCs w:val="28"/>
          <w:lang w:val="ru-RU"/>
        </w:rPr>
        <w:t xml:space="preserve"> рабочих дней, следующих за днем образования </w:t>
      </w:r>
      <w:r w:rsidRPr="00C91031">
        <w:rPr>
          <w:sz w:val="28"/>
          <w:szCs w:val="28"/>
          <w:lang w:val="ru-RU" w:eastAsia="ru-RU"/>
        </w:rPr>
        <w:t xml:space="preserve">у юридического лица, структурного подразделения юридического лица, нерезидента, осуществляющего деятельность в Республике Казахстан через постоянное учреждение, индивидуального предпринимателя, лица, занимающегося частной практикой, </w:t>
      </w:r>
      <w:r w:rsidR="00BD4FCB" w:rsidRPr="00C91031">
        <w:rPr>
          <w:sz w:val="28"/>
          <w:szCs w:val="28"/>
          <w:lang w:val="ru-RU"/>
        </w:rPr>
        <w:t>налоговой задолженности</w:t>
      </w:r>
      <w:r w:rsidR="00BD4FCB" w:rsidRPr="00C91031">
        <w:rPr>
          <w:sz w:val="28"/>
          <w:szCs w:val="28"/>
          <w:lang w:val="ru-RU" w:eastAsia="ru-RU"/>
        </w:rPr>
        <w:t xml:space="preserve"> </w:t>
      </w:r>
      <w:r w:rsidRPr="00C91031">
        <w:rPr>
          <w:sz w:val="28"/>
          <w:szCs w:val="28"/>
          <w:lang w:val="ru-RU" w:eastAsia="ru-RU"/>
        </w:rPr>
        <w:t xml:space="preserve">в сумме, </w:t>
      </w:r>
      <w:r w:rsidRPr="00C91031">
        <w:rPr>
          <w:sz w:val="28"/>
          <w:szCs w:val="28"/>
          <w:lang w:val="ru-RU"/>
        </w:rPr>
        <w:t>п</w:t>
      </w:r>
      <w:r w:rsidRPr="00C91031">
        <w:rPr>
          <w:sz w:val="28"/>
          <w:szCs w:val="28"/>
          <w:lang w:val="ru-RU" w:eastAsia="ru-RU"/>
        </w:rPr>
        <w:t>ревышающей предельн</w:t>
      </w:r>
      <w:r w:rsidR="00BD4FCB">
        <w:rPr>
          <w:sz w:val="28"/>
          <w:szCs w:val="28"/>
          <w:lang w:val="ru-RU" w:eastAsia="ru-RU"/>
        </w:rPr>
        <w:t>ого</w:t>
      </w:r>
      <w:r w:rsidR="0029004E" w:rsidRPr="00C91031">
        <w:rPr>
          <w:sz w:val="28"/>
          <w:szCs w:val="28"/>
          <w:lang w:val="ru-RU" w:eastAsia="ru-RU"/>
        </w:rPr>
        <w:t xml:space="preserve"> размер</w:t>
      </w:r>
      <w:r w:rsidR="00BD4FCB">
        <w:rPr>
          <w:sz w:val="28"/>
          <w:szCs w:val="28"/>
          <w:lang w:val="ru-RU" w:eastAsia="ru-RU"/>
        </w:rPr>
        <w:t>а</w:t>
      </w:r>
      <w:r w:rsidR="0029004E" w:rsidRPr="00C91031">
        <w:rPr>
          <w:sz w:val="28"/>
          <w:szCs w:val="28"/>
          <w:lang w:val="ru-RU" w:eastAsia="ru-RU"/>
        </w:rPr>
        <w:t xml:space="preserve"> налоговой задолженности</w:t>
      </w:r>
      <w:r w:rsidR="001F18C7">
        <w:rPr>
          <w:sz w:val="28"/>
          <w:szCs w:val="28"/>
          <w:lang w:val="ru-RU" w:eastAsia="ru-RU"/>
        </w:rPr>
        <w:t xml:space="preserve"> </w:t>
      </w:r>
      <w:r w:rsidR="001F18C7" w:rsidRPr="00733471">
        <w:rPr>
          <w:sz w:val="28"/>
          <w:szCs w:val="28"/>
          <w:lang w:val="ru-RU" w:eastAsia="ru-RU"/>
        </w:rPr>
        <w:t>(20-кратного размера месячного расчетного показателя)</w:t>
      </w:r>
      <w:r w:rsidR="0029004E" w:rsidRPr="00733471">
        <w:rPr>
          <w:sz w:val="28"/>
          <w:szCs w:val="28"/>
          <w:lang w:val="ru-RU" w:eastAsia="ru-RU"/>
        </w:rPr>
        <w:t>.</w:t>
      </w:r>
    </w:p>
    <w:p w14:paraId="2B59002E" w14:textId="2E5E53DE" w:rsidR="006D6F37" w:rsidRPr="00C91031" w:rsidRDefault="006D6F37" w:rsidP="000B4D07">
      <w:pPr>
        <w:spacing w:after="0" w:line="240" w:lineRule="auto"/>
        <w:ind w:firstLine="708"/>
        <w:jc w:val="both"/>
        <w:rPr>
          <w:sz w:val="28"/>
          <w:szCs w:val="28"/>
          <w:lang w:val="ru-RU" w:eastAsia="ru-RU"/>
        </w:rPr>
      </w:pPr>
      <w:r w:rsidRPr="00C91031">
        <w:rPr>
          <w:sz w:val="28"/>
          <w:szCs w:val="28"/>
          <w:lang w:val="ru-RU" w:eastAsia="ru-RU"/>
        </w:rPr>
        <w:t xml:space="preserve">8. Уведомление подлежит исполнению налогоплательщиком (налоговым агентом) в течение </w:t>
      </w:r>
      <w:r w:rsidR="00E03FF9" w:rsidRPr="00C91031">
        <w:rPr>
          <w:sz w:val="28"/>
          <w:szCs w:val="28"/>
          <w:lang w:val="ru-RU" w:eastAsia="ru-RU"/>
        </w:rPr>
        <w:t>10 (</w:t>
      </w:r>
      <w:r w:rsidRPr="00C91031">
        <w:rPr>
          <w:sz w:val="28"/>
          <w:szCs w:val="28"/>
          <w:lang w:val="ru-RU" w:eastAsia="ru-RU"/>
        </w:rPr>
        <w:t>десяти</w:t>
      </w:r>
      <w:r w:rsidR="00E03FF9" w:rsidRPr="00C91031">
        <w:rPr>
          <w:sz w:val="28"/>
          <w:szCs w:val="28"/>
          <w:lang w:val="ru-RU" w:eastAsia="ru-RU"/>
        </w:rPr>
        <w:t>)</w:t>
      </w:r>
      <w:r w:rsidRPr="00C91031">
        <w:rPr>
          <w:sz w:val="28"/>
          <w:szCs w:val="28"/>
          <w:lang w:val="ru-RU" w:eastAsia="ru-RU"/>
        </w:rPr>
        <w:t xml:space="preserve"> рабочих дней, следующих за днем вручения такого </w:t>
      </w:r>
      <w:r w:rsidR="00621DF1">
        <w:rPr>
          <w:sz w:val="28"/>
          <w:szCs w:val="28"/>
          <w:lang w:val="ru-RU" w:eastAsia="ru-RU"/>
        </w:rPr>
        <w:t>У</w:t>
      </w:r>
      <w:r w:rsidRPr="00C91031">
        <w:rPr>
          <w:sz w:val="28"/>
          <w:szCs w:val="28"/>
          <w:lang w:val="ru-RU" w:eastAsia="ru-RU"/>
        </w:rPr>
        <w:t>ведомления.</w:t>
      </w:r>
    </w:p>
    <w:p w14:paraId="1068A4B4" w14:textId="5CC44158" w:rsidR="006D6F37" w:rsidRPr="00C91031" w:rsidRDefault="006D6F37" w:rsidP="007775DF">
      <w:pPr>
        <w:pStyle w:val="af2"/>
        <w:ind w:right="139" w:firstLine="708"/>
        <w:jc w:val="both"/>
        <w:rPr>
          <w:rFonts w:ascii="Times New Roman" w:hAnsi="Times New Roman"/>
          <w:sz w:val="28"/>
          <w:szCs w:val="28"/>
          <w:lang w:val="ru-RU"/>
        </w:rPr>
      </w:pPr>
      <w:r w:rsidRPr="00C91031">
        <w:rPr>
          <w:rFonts w:ascii="Times New Roman" w:hAnsi="Times New Roman"/>
          <w:sz w:val="28"/>
          <w:szCs w:val="28"/>
          <w:lang w:val="ru-RU"/>
        </w:rPr>
        <w:t xml:space="preserve">9. </w:t>
      </w:r>
      <w:r w:rsidR="00E03FF9" w:rsidRPr="00C91031">
        <w:rPr>
          <w:rFonts w:ascii="Times New Roman" w:hAnsi="Times New Roman"/>
          <w:sz w:val="28"/>
          <w:szCs w:val="28"/>
          <w:lang w:val="ru-RU"/>
        </w:rPr>
        <w:t>Формирование и направление У</w:t>
      </w:r>
      <w:r w:rsidRPr="00C91031">
        <w:rPr>
          <w:rFonts w:ascii="Times New Roman" w:hAnsi="Times New Roman"/>
          <w:sz w:val="28"/>
          <w:szCs w:val="28"/>
          <w:lang w:val="ru-RU"/>
        </w:rPr>
        <w:t xml:space="preserve">ведомления налогоплательщику (налоговому агенту) </w:t>
      </w:r>
      <w:r w:rsidR="00E03FF9" w:rsidRPr="00C91031">
        <w:rPr>
          <w:rFonts w:ascii="Times New Roman" w:hAnsi="Times New Roman"/>
          <w:sz w:val="28"/>
          <w:szCs w:val="28"/>
          <w:lang w:val="ru-RU"/>
        </w:rPr>
        <w:t>производится в и</w:t>
      </w:r>
      <w:r w:rsidRPr="00C91031">
        <w:rPr>
          <w:rFonts w:ascii="Times New Roman" w:hAnsi="Times New Roman"/>
          <w:sz w:val="28"/>
          <w:szCs w:val="28"/>
          <w:lang w:val="ru-RU"/>
        </w:rPr>
        <w:t>нформационной системе Комитета в автоматическом режиме, на основании сведений лицевых счетов налогоплательщика.</w:t>
      </w:r>
    </w:p>
    <w:p w14:paraId="19834584" w14:textId="31167D1C" w:rsidR="006D6F37" w:rsidRPr="00C91031" w:rsidRDefault="006D6F37" w:rsidP="007775DF">
      <w:pPr>
        <w:shd w:val="clear" w:color="auto" w:fill="FFFFFF"/>
        <w:spacing w:after="0" w:line="240" w:lineRule="auto"/>
        <w:ind w:firstLine="708"/>
        <w:jc w:val="both"/>
        <w:rPr>
          <w:sz w:val="28"/>
          <w:szCs w:val="28"/>
          <w:lang w:val="ru-RU" w:eastAsia="ru-RU"/>
        </w:rPr>
      </w:pPr>
      <w:r w:rsidRPr="00C91031">
        <w:rPr>
          <w:sz w:val="28"/>
          <w:szCs w:val="28"/>
          <w:lang w:val="ru-RU" w:eastAsia="ru-RU"/>
        </w:rPr>
        <w:t xml:space="preserve">10. Налогоплательщик (налоговый агент) при несогласии с суммой налоговой задолженности до истечения срока исполнения </w:t>
      </w:r>
      <w:r w:rsidR="006A52D0">
        <w:rPr>
          <w:sz w:val="28"/>
          <w:szCs w:val="28"/>
          <w:lang w:val="ru-RU" w:eastAsia="ru-RU"/>
        </w:rPr>
        <w:t>У</w:t>
      </w:r>
      <w:r w:rsidRPr="00C91031">
        <w:rPr>
          <w:sz w:val="28"/>
          <w:szCs w:val="28"/>
          <w:lang w:val="ru-RU" w:eastAsia="ru-RU"/>
        </w:rPr>
        <w:t>ве</w:t>
      </w:r>
      <w:r w:rsidR="00E03FF9" w:rsidRPr="00C91031">
        <w:rPr>
          <w:sz w:val="28"/>
          <w:szCs w:val="28"/>
          <w:lang w:val="ru-RU" w:eastAsia="ru-RU"/>
        </w:rPr>
        <w:t xml:space="preserve">домлений, совместно с </w:t>
      </w:r>
      <w:r w:rsidR="00A43D10" w:rsidRPr="00C91031">
        <w:rPr>
          <w:sz w:val="28"/>
          <w:szCs w:val="28"/>
          <w:lang w:val="ru-RU" w:eastAsia="ru-RU"/>
        </w:rPr>
        <w:t>ОГД</w:t>
      </w:r>
      <w:r w:rsidR="00E03FF9" w:rsidRPr="00C91031">
        <w:rPr>
          <w:sz w:val="28"/>
          <w:szCs w:val="28"/>
          <w:lang w:val="ru-RU" w:eastAsia="ru-RU"/>
        </w:rPr>
        <w:t xml:space="preserve"> </w:t>
      </w:r>
      <w:r w:rsidRPr="00C91031">
        <w:rPr>
          <w:sz w:val="28"/>
          <w:szCs w:val="28"/>
          <w:lang w:val="ru-RU" w:eastAsia="ru-RU"/>
        </w:rPr>
        <w:t>проводит сверку расчетов по налогам, платежам в бюджет.</w:t>
      </w:r>
    </w:p>
    <w:p w14:paraId="5C0E8E4D" w14:textId="19B2AF3E" w:rsidR="006D6F37" w:rsidRPr="00C91031" w:rsidRDefault="006D6F37" w:rsidP="007775DF">
      <w:pPr>
        <w:shd w:val="clear" w:color="auto" w:fill="FFFFFF"/>
        <w:spacing w:after="0" w:line="240" w:lineRule="auto"/>
        <w:ind w:firstLine="708"/>
        <w:jc w:val="both"/>
        <w:rPr>
          <w:sz w:val="28"/>
          <w:szCs w:val="28"/>
          <w:lang w:val="ru-RU" w:eastAsia="ru-RU"/>
        </w:rPr>
      </w:pPr>
      <w:r w:rsidRPr="00C91031">
        <w:rPr>
          <w:sz w:val="28"/>
          <w:szCs w:val="28"/>
          <w:lang w:val="ru-RU" w:eastAsia="ru-RU"/>
        </w:rPr>
        <w:t xml:space="preserve">По итогам сверки расчетов по налогам, платежам в бюджет составляется акт сверки расчетов по налогам, платежам в бюджет, который подписывается </w:t>
      </w:r>
      <w:r w:rsidR="00D1548C" w:rsidRPr="00C91031">
        <w:rPr>
          <w:sz w:val="28"/>
          <w:szCs w:val="28"/>
          <w:lang w:val="ru-RU" w:eastAsia="ru-RU"/>
        </w:rPr>
        <w:t xml:space="preserve">должностным лицом </w:t>
      </w:r>
      <w:r w:rsidR="00A43D10" w:rsidRPr="00C91031">
        <w:rPr>
          <w:sz w:val="28"/>
          <w:szCs w:val="28"/>
          <w:lang w:val="ru-RU" w:eastAsia="ru-RU"/>
        </w:rPr>
        <w:t>ОГД</w:t>
      </w:r>
      <w:r w:rsidR="00D1548C" w:rsidRPr="00C91031">
        <w:rPr>
          <w:sz w:val="28"/>
          <w:szCs w:val="28"/>
          <w:lang w:val="ru-RU" w:eastAsia="ru-RU"/>
        </w:rPr>
        <w:t xml:space="preserve"> </w:t>
      </w:r>
      <w:r w:rsidRPr="00C91031">
        <w:rPr>
          <w:sz w:val="28"/>
          <w:szCs w:val="28"/>
          <w:lang w:val="ru-RU" w:eastAsia="ru-RU"/>
        </w:rPr>
        <w:t>и налогоплательщиком (налоговым агентом).</w:t>
      </w:r>
    </w:p>
    <w:p w14:paraId="35760667" w14:textId="2B740E66" w:rsidR="006D6F37" w:rsidRDefault="006D6F37" w:rsidP="000B4D07">
      <w:pPr>
        <w:shd w:val="clear" w:color="auto" w:fill="FFFFFF"/>
        <w:spacing w:after="0" w:line="240" w:lineRule="auto"/>
        <w:ind w:firstLine="708"/>
        <w:jc w:val="both"/>
        <w:rPr>
          <w:sz w:val="28"/>
          <w:szCs w:val="28"/>
          <w:lang w:val="ru-RU" w:eastAsia="ru-RU"/>
        </w:rPr>
      </w:pPr>
      <w:r w:rsidRPr="00C91031">
        <w:rPr>
          <w:sz w:val="28"/>
          <w:szCs w:val="28"/>
          <w:lang w:val="ru-RU" w:eastAsia="ru-RU"/>
        </w:rPr>
        <w:t xml:space="preserve">11. </w:t>
      </w:r>
      <w:r w:rsidR="00D1548C" w:rsidRPr="00C91031">
        <w:rPr>
          <w:sz w:val="28"/>
          <w:szCs w:val="28"/>
          <w:lang w:val="ru-RU" w:eastAsia="ru-RU"/>
        </w:rPr>
        <w:t>При наличии</w:t>
      </w:r>
      <w:r w:rsidRPr="00C91031">
        <w:rPr>
          <w:sz w:val="28"/>
          <w:szCs w:val="28"/>
          <w:lang w:val="ru-RU" w:eastAsia="ru-RU"/>
        </w:rPr>
        <w:t xml:space="preserve"> расхождений по данным налогоплательщика (налогов</w:t>
      </w:r>
      <w:r w:rsidR="00D1548C" w:rsidRPr="00C91031">
        <w:rPr>
          <w:sz w:val="28"/>
          <w:szCs w:val="28"/>
          <w:lang w:val="ru-RU" w:eastAsia="ru-RU"/>
        </w:rPr>
        <w:t xml:space="preserve">ого агента) и данным </w:t>
      </w:r>
      <w:r w:rsidR="00A43D10" w:rsidRPr="00C91031">
        <w:rPr>
          <w:sz w:val="28"/>
          <w:szCs w:val="28"/>
          <w:lang w:val="ru-RU" w:eastAsia="ru-RU"/>
        </w:rPr>
        <w:t>ОГД,</w:t>
      </w:r>
      <w:r w:rsidR="00D1548C" w:rsidRPr="00C91031">
        <w:rPr>
          <w:sz w:val="28"/>
          <w:szCs w:val="28"/>
          <w:lang w:val="ru-RU" w:eastAsia="ru-RU"/>
        </w:rPr>
        <w:t xml:space="preserve"> </w:t>
      </w:r>
      <w:r w:rsidR="00A43D10" w:rsidRPr="00C91031">
        <w:rPr>
          <w:sz w:val="28"/>
          <w:szCs w:val="28"/>
          <w:lang w:val="ru-RU" w:eastAsia="ru-RU"/>
        </w:rPr>
        <w:t>ОГД</w:t>
      </w:r>
      <w:r w:rsidR="00D1548C" w:rsidRPr="00C91031">
        <w:rPr>
          <w:sz w:val="28"/>
          <w:szCs w:val="28"/>
          <w:lang w:val="ru-RU" w:eastAsia="ru-RU"/>
        </w:rPr>
        <w:t xml:space="preserve"> </w:t>
      </w:r>
      <w:r w:rsidRPr="00C91031">
        <w:rPr>
          <w:sz w:val="28"/>
          <w:szCs w:val="28"/>
          <w:lang w:val="ru-RU" w:eastAsia="ru-RU"/>
        </w:rPr>
        <w:t>принимает меры по устранению возникших расхождений в соответствии с</w:t>
      </w:r>
      <w:r w:rsidR="002A5FB7" w:rsidRPr="00C91031">
        <w:rPr>
          <w:sz w:val="28"/>
          <w:szCs w:val="28"/>
          <w:lang w:val="ru-RU" w:eastAsia="ru-RU"/>
        </w:rPr>
        <w:t xml:space="preserve">о статьей </w:t>
      </w:r>
      <w:r w:rsidR="00A91DD6">
        <w:rPr>
          <w:sz w:val="28"/>
          <w:szCs w:val="28"/>
          <w:lang w:val="ru-RU" w:eastAsia="ru-RU"/>
        </w:rPr>
        <w:t xml:space="preserve">110 </w:t>
      </w:r>
      <w:r w:rsidR="002A5FB7" w:rsidRPr="00C91031">
        <w:rPr>
          <w:sz w:val="28"/>
          <w:szCs w:val="28"/>
          <w:lang w:val="ru-RU" w:eastAsia="ru-RU"/>
        </w:rPr>
        <w:t>Налогового кодекса</w:t>
      </w:r>
      <w:r w:rsidRPr="00C91031">
        <w:rPr>
          <w:sz w:val="28"/>
          <w:szCs w:val="28"/>
          <w:lang w:val="ru-RU" w:eastAsia="ru-RU"/>
        </w:rPr>
        <w:t xml:space="preserve"> </w:t>
      </w:r>
      <w:r w:rsidR="00B16FEF">
        <w:rPr>
          <w:sz w:val="28"/>
          <w:szCs w:val="28"/>
          <w:lang w:val="ru-RU" w:eastAsia="ru-RU"/>
        </w:rPr>
        <w:t xml:space="preserve">с </w:t>
      </w:r>
      <w:r w:rsidRPr="00C91031">
        <w:rPr>
          <w:sz w:val="28"/>
          <w:szCs w:val="28"/>
          <w:lang w:val="ru-RU" w:eastAsia="ru-RU"/>
        </w:rPr>
        <w:t>порядком ведения лицевого счета.</w:t>
      </w:r>
    </w:p>
    <w:p w14:paraId="12136FC9" w14:textId="60BE1CD6" w:rsidR="008865AB" w:rsidRPr="008865AB" w:rsidRDefault="008865AB" w:rsidP="008865AB">
      <w:pPr>
        <w:spacing w:after="0" w:line="240" w:lineRule="auto"/>
        <w:ind w:firstLine="709"/>
        <w:jc w:val="both"/>
        <w:rPr>
          <w:sz w:val="28"/>
          <w:szCs w:val="28"/>
          <w:lang w:val="ru-RU" w:eastAsia="ru-RU"/>
        </w:rPr>
      </w:pPr>
      <w:r w:rsidRPr="008865AB">
        <w:rPr>
          <w:sz w:val="28"/>
          <w:szCs w:val="28"/>
          <w:lang w:val="ru-RU" w:eastAsia="ru-RU"/>
        </w:rPr>
        <w:t xml:space="preserve">Налогоплательщик (налоговый агент) не позднее 10 (десяти) рабочих дней со дня получения </w:t>
      </w:r>
      <w:r w:rsidR="00792C8D" w:rsidRPr="007775DF">
        <w:rPr>
          <w:sz w:val="28"/>
          <w:szCs w:val="28"/>
          <w:lang w:val="ru-RU" w:eastAsia="ru-RU"/>
        </w:rPr>
        <w:t xml:space="preserve">Уведомления </w:t>
      </w:r>
      <w:r w:rsidRPr="00C91031">
        <w:rPr>
          <w:sz w:val="28"/>
          <w:szCs w:val="28"/>
          <w:lang w:val="ru-RU" w:eastAsia="ru-RU"/>
        </w:rPr>
        <w:t xml:space="preserve">представляет в </w:t>
      </w:r>
      <w:r w:rsidRPr="008865AB">
        <w:rPr>
          <w:sz w:val="28"/>
          <w:szCs w:val="28"/>
          <w:lang w:val="ru-RU" w:eastAsia="ru-RU"/>
        </w:rPr>
        <w:t>ОГД, направивший такое Уведомление:</w:t>
      </w:r>
    </w:p>
    <w:p w14:paraId="0EB41CF5" w14:textId="77777777" w:rsidR="008865AB" w:rsidRPr="003F3536" w:rsidRDefault="008865AB" w:rsidP="008865AB">
      <w:pPr>
        <w:spacing w:after="0" w:line="240" w:lineRule="auto"/>
        <w:ind w:firstLine="709"/>
        <w:jc w:val="both"/>
        <w:rPr>
          <w:sz w:val="28"/>
          <w:szCs w:val="28"/>
          <w:lang w:val="ru-RU" w:eastAsia="ru-RU"/>
        </w:rPr>
      </w:pPr>
      <w:r w:rsidRPr="003F3536">
        <w:rPr>
          <w:sz w:val="28"/>
          <w:szCs w:val="28"/>
          <w:lang w:val="ru-RU" w:eastAsia="ru-RU"/>
        </w:rPr>
        <w:t>1) список дебиторов, с указанием суммы дебиторской задолженности;</w:t>
      </w:r>
    </w:p>
    <w:p w14:paraId="2EC7998E" w14:textId="77777777" w:rsidR="008865AB" w:rsidRPr="003F3536" w:rsidRDefault="008865AB" w:rsidP="008865AB">
      <w:pPr>
        <w:spacing w:after="0" w:line="240" w:lineRule="auto"/>
        <w:ind w:firstLine="709"/>
        <w:jc w:val="both"/>
        <w:rPr>
          <w:sz w:val="28"/>
          <w:szCs w:val="28"/>
          <w:lang w:val="ru-RU" w:eastAsia="ru-RU"/>
        </w:rPr>
      </w:pPr>
      <w:r w:rsidRPr="003F3536">
        <w:rPr>
          <w:sz w:val="28"/>
          <w:szCs w:val="28"/>
          <w:lang w:val="ru-RU" w:eastAsia="ru-RU"/>
        </w:rPr>
        <w:t xml:space="preserve">2) копию вступившего в законную силу </w:t>
      </w:r>
      <w:r w:rsidRPr="00B16FEF">
        <w:rPr>
          <w:sz w:val="28"/>
          <w:szCs w:val="28"/>
          <w:lang w:val="ru-RU" w:eastAsia="ru-RU"/>
        </w:rPr>
        <w:t>судебного акта</w:t>
      </w:r>
      <w:r w:rsidRPr="003F3536">
        <w:rPr>
          <w:sz w:val="28"/>
          <w:szCs w:val="28"/>
          <w:lang w:val="ru-RU" w:eastAsia="ru-RU"/>
        </w:rPr>
        <w:t xml:space="preserve"> о взыскании с дебиторов сумм задолженности в пользу налогоплательщика (налогового агента) (при наличии).</w:t>
      </w:r>
    </w:p>
    <w:p w14:paraId="3A5A990E" w14:textId="77777777" w:rsidR="008865AB" w:rsidRPr="003F3536" w:rsidRDefault="008865AB" w:rsidP="008865AB">
      <w:pPr>
        <w:spacing w:after="0" w:line="240" w:lineRule="auto"/>
        <w:ind w:firstLine="709"/>
        <w:jc w:val="both"/>
        <w:rPr>
          <w:sz w:val="28"/>
          <w:szCs w:val="28"/>
          <w:lang w:val="ru-RU" w:eastAsia="ru-RU"/>
        </w:rPr>
      </w:pPr>
      <w:r w:rsidRPr="003F3536">
        <w:rPr>
          <w:sz w:val="28"/>
          <w:szCs w:val="28"/>
          <w:lang w:val="ru-RU" w:eastAsia="ru-RU"/>
        </w:rPr>
        <w:t>При погашении налогоплательщиком (налоговым агентом) налоговой задолженности список дебиторов не представляется.</w:t>
      </w:r>
    </w:p>
    <w:p w14:paraId="003D1C52" w14:textId="5C967AA6" w:rsidR="008865AB" w:rsidRPr="003F3536" w:rsidRDefault="007863CE" w:rsidP="008865AB">
      <w:pPr>
        <w:spacing w:after="0" w:line="240" w:lineRule="auto"/>
        <w:ind w:firstLine="709"/>
        <w:jc w:val="both"/>
        <w:rPr>
          <w:sz w:val="28"/>
          <w:szCs w:val="28"/>
          <w:lang w:val="ru-RU" w:eastAsia="ru-RU"/>
        </w:rPr>
      </w:pPr>
      <w:r>
        <w:rPr>
          <w:sz w:val="28"/>
          <w:szCs w:val="28"/>
          <w:lang w:val="ru-RU" w:eastAsia="ru-RU"/>
        </w:rPr>
        <w:lastRenderedPageBreak/>
        <w:t xml:space="preserve">12. </w:t>
      </w:r>
      <w:r w:rsidR="008865AB" w:rsidRPr="003F3536">
        <w:rPr>
          <w:sz w:val="28"/>
          <w:szCs w:val="28"/>
          <w:lang w:val="ru-RU" w:eastAsia="ru-RU"/>
        </w:rPr>
        <w:t xml:space="preserve">В случае непредставления списка дебиторов в срок, предусмотренный подпунктом 1) пункта </w:t>
      </w:r>
      <w:r w:rsidR="006A52D0">
        <w:rPr>
          <w:sz w:val="28"/>
          <w:szCs w:val="28"/>
          <w:lang w:val="ru-RU" w:eastAsia="ru-RU"/>
        </w:rPr>
        <w:t>11</w:t>
      </w:r>
      <w:r w:rsidR="008865AB" w:rsidRPr="003F3536">
        <w:rPr>
          <w:sz w:val="28"/>
          <w:szCs w:val="28"/>
          <w:lang w:val="ru-RU" w:eastAsia="ru-RU"/>
        </w:rPr>
        <w:t xml:space="preserve"> настоящих Правил</w:t>
      </w:r>
      <w:r w:rsidR="008865AB" w:rsidRPr="008865AB">
        <w:rPr>
          <w:sz w:val="28"/>
          <w:szCs w:val="28"/>
          <w:lang w:val="ru-RU" w:eastAsia="ru-RU"/>
        </w:rPr>
        <w:t>, ОГД</w:t>
      </w:r>
      <w:r w:rsidR="008865AB" w:rsidRPr="003F3536">
        <w:rPr>
          <w:sz w:val="28"/>
          <w:szCs w:val="28"/>
          <w:lang w:val="ru-RU" w:eastAsia="ru-RU"/>
        </w:rPr>
        <w:t xml:space="preserve"> в целях выявления дебиторов налогоплательщика (налогового агента) вправе:</w:t>
      </w:r>
    </w:p>
    <w:p w14:paraId="4374243F" w14:textId="77777777" w:rsidR="008865AB" w:rsidRPr="003F3536" w:rsidRDefault="008865AB" w:rsidP="008865AB">
      <w:pPr>
        <w:spacing w:after="0" w:line="240" w:lineRule="auto"/>
        <w:ind w:firstLine="709"/>
        <w:jc w:val="both"/>
        <w:rPr>
          <w:sz w:val="28"/>
          <w:szCs w:val="28"/>
          <w:lang w:val="ru-RU" w:eastAsia="ru-RU"/>
        </w:rPr>
      </w:pPr>
      <w:r w:rsidRPr="003F3536">
        <w:rPr>
          <w:sz w:val="28"/>
          <w:szCs w:val="28"/>
          <w:lang w:val="ru-RU" w:eastAsia="ru-RU"/>
        </w:rPr>
        <w:t>1) использовать данные информационных систем ОГД;</w:t>
      </w:r>
    </w:p>
    <w:p w14:paraId="599F500A" w14:textId="77777777" w:rsidR="008865AB" w:rsidRPr="003F3536" w:rsidRDefault="008865AB" w:rsidP="008865AB">
      <w:pPr>
        <w:spacing w:after="0" w:line="240" w:lineRule="auto"/>
        <w:ind w:firstLine="709"/>
        <w:jc w:val="both"/>
        <w:rPr>
          <w:sz w:val="28"/>
          <w:szCs w:val="28"/>
          <w:lang w:val="ru-RU" w:eastAsia="ru-RU"/>
        </w:rPr>
      </w:pPr>
      <w:r w:rsidRPr="003F3536">
        <w:rPr>
          <w:sz w:val="28"/>
          <w:szCs w:val="28"/>
          <w:lang w:val="ru-RU" w:eastAsia="ru-RU"/>
        </w:rPr>
        <w:t>2) провести налоговую проверку налогоплательщика (налогового агента) по вопросу определения взаиморасчетов между ним и его дебиторами;</w:t>
      </w:r>
    </w:p>
    <w:p w14:paraId="4FCE7EFA" w14:textId="77777777" w:rsidR="008865AB" w:rsidRPr="003F3536" w:rsidRDefault="008865AB" w:rsidP="008865AB">
      <w:pPr>
        <w:spacing w:after="0" w:line="240" w:lineRule="auto"/>
        <w:ind w:firstLine="709"/>
        <w:jc w:val="both"/>
        <w:rPr>
          <w:sz w:val="28"/>
          <w:szCs w:val="28"/>
          <w:lang w:val="ru-RU" w:eastAsia="ru-RU"/>
        </w:rPr>
      </w:pPr>
      <w:r w:rsidRPr="003F3536">
        <w:rPr>
          <w:sz w:val="28"/>
          <w:szCs w:val="28"/>
          <w:lang w:val="ru-RU" w:eastAsia="ru-RU"/>
        </w:rPr>
        <w:t>3) провести в ходе налоговой проверки налогоплательщика (налогового агента) встречную проверку дебиторов.</w:t>
      </w:r>
    </w:p>
    <w:p w14:paraId="54BDD7FA" w14:textId="39D5E585" w:rsidR="008865AB" w:rsidRDefault="008865AB" w:rsidP="007775DF">
      <w:pPr>
        <w:shd w:val="clear" w:color="auto" w:fill="FFFFFF"/>
        <w:spacing w:after="0" w:line="240" w:lineRule="auto"/>
        <w:ind w:firstLine="708"/>
        <w:jc w:val="both"/>
        <w:rPr>
          <w:sz w:val="28"/>
          <w:szCs w:val="28"/>
          <w:lang w:val="ru-RU" w:eastAsia="ru-RU"/>
        </w:rPr>
      </w:pPr>
    </w:p>
    <w:p w14:paraId="5DD2ECDE" w14:textId="77777777" w:rsidR="00B53CE8" w:rsidRPr="008865AB" w:rsidRDefault="00B53CE8" w:rsidP="007775DF">
      <w:pPr>
        <w:shd w:val="clear" w:color="auto" w:fill="FFFFFF"/>
        <w:spacing w:after="0" w:line="240" w:lineRule="auto"/>
        <w:ind w:firstLine="708"/>
        <w:jc w:val="both"/>
        <w:rPr>
          <w:sz w:val="28"/>
          <w:szCs w:val="28"/>
          <w:lang w:val="ru-RU" w:eastAsia="ru-RU"/>
        </w:rPr>
      </w:pPr>
    </w:p>
    <w:p w14:paraId="0BE05C83" w14:textId="670B590C" w:rsidR="006D6F37" w:rsidRPr="008865AB" w:rsidRDefault="008865AB" w:rsidP="007775DF">
      <w:pPr>
        <w:pStyle w:val="af2"/>
        <w:ind w:right="139" w:firstLine="709"/>
        <w:jc w:val="center"/>
        <w:rPr>
          <w:rFonts w:ascii="Times New Roman" w:hAnsi="Times New Roman"/>
          <w:sz w:val="28"/>
          <w:szCs w:val="28"/>
          <w:lang w:val="ru-RU"/>
        </w:rPr>
      </w:pPr>
      <w:r w:rsidRPr="003F3536">
        <w:rPr>
          <w:rFonts w:ascii="Times New Roman" w:hAnsi="Times New Roman"/>
          <w:b/>
          <w:sz w:val="28"/>
          <w:szCs w:val="28"/>
          <w:lang w:val="ru-RU"/>
        </w:rPr>
        <w:t xml:space="preserve">Глава </w:t>
      </w:r>
      <w:r w:rsidR="009C708C">
        <w:rPr>
          <w:rFonts w:ascii="Times New Roman" w:hAnsi="Times New Roman"/>
          <w:b/>
          <w:sz w:val="28"/>
          <w:szCs w:val="28"/>
          <w:lang w:val="ru-RU"/>
        </w:rPr>
        <w:t>3</w:t>
      </w:r>
      <w:r w:rsidRPr="003F3536">
        <w:rPr>
          <w:rFonts w:ascii="Times New Roman" w:hAnsi="Times New Roman"/>
          <w:b/>
          <w:sz w:val="28"/>
          <w:szCs w:val="28"/>
          <w:lang w:val="ru-RU"/>
        </w:rPr>
        <w:t xml:space="preserve">. Порядок </w:t>
      </w:r>
      <w:r w:rsidR="00EE194D">
        <w:rPr>
          <w:rFonts w:ascii="Times New Roman" w:hAnsi="Times New Roman"/>
          <w:b/>
          <w:sz w:val="28"/>
          <w:szCs w:val="28"/>
          <w:lang w:val="ru-RU"/>
        </w:rPr>
        <w:t>применения способов обеспечения исполнения налогового обязательства</w:t>
      </w:r>
    </w:p>
    <w:p w14:paraId="3949BED2" w14:textId="77777777" w:rsidR="006D6F37" w:rsidRPr="008865AB" w:rsidRDefault="006D6F37" w:rsidP="00C91031">
      <w:pPr>
        <w:pStyle w:val="af2"/>
        <w:ind w:right="139" w:firstLine="709"/>
        <w:jc w:val="both"/>
        <w:rPr>
          <w:rFonts w:ascii="Times New Roman" w:hAnsi="Times New Roman"/>
          <w:sz w:val="28"/>
          <w:szCs w:val="28"/>
          <w:lang w:val="ru-RU"/>
        </w:rPr>
      </w:pPr>
    </w:p>
    <w:p w14:paraId="5D2A3EBA" w14:textId="6EFA8623" w:rsidR="006D6F37" w:rsidRPr="008865AB" w:rsidRDefault="008865AB" w:rsidP="008865AB">
      <w:pPr>
        <w:pStyle w:val="af2"/>
        <w:ind w:right="139" w:firstLine="709"/>
        <w:jc w:val="center"/>
        <w:rPr>
          <w:rFonts w:ascii="Times New Roman" w:hAnsi="Times New Roman"/>
          <w:b/>
          <w:sz w:val="28"/>
          <w:szCs w:val="28"/>
          <w:lang w:val="ru-RU"/>
        </w:rPr>
      </w:pPr>
      <w:r>
        <w:rPr>
          <w:rFonts w:ascii="Times New Roman" w:hAnsi="Times New Roman"/>
          <w:b/>
          <w:sz w:val="28"/>
          <w:szCs w:val="28"/>
          <w:lang w:val="ru-RU"/>
        </w:rPr>
        <w:t>Параграф 1</w:t>
      </w:r>
      <w:r w:rsidR="006D6F37" w:rsidRPr="008865AB">
        <w:rPr>
          <w:rFonts w:ascii="Times New Roman" w:hAnsi="Times New Roman"/>
          <w:b/>
          <w:sz w:val="28"/>
          <w:szCs w:val="28"/>
          <w:lang w:val="ru-RU"/>
        </w:rPr>
        <w:t xml:space="preserve">. </w:t>
      </w:r>
      <w:r w:rsidR="00BB24EC" w:rsidRPr="008865AB">
        <w:rPr>
          <w:rFonts w:ascii="Times New Roman" w:hAnsi="Times New Roman"/>
          <w:b/>
          <w:sz w:val="28"/>
          <w:szCs w:val="28"/>
          <w:lang w:val="ru-RU"/>
        </w:rPr>
        <w:t>Порядок начисления пени</w:t>
      </w:r>
    </w:p>
    <w:p w14:paraId="38B54781" w14:textId="77777777" w:rsidR="006D6F37" w:rsidRPr="00C91031" w:rsidRDefault="006D6F37">
      <w:pPr>
        <w:pStyle w:val="af2"/>
        <w:ind w:right="139" w:firstLine="709"/>
        <w:jc w:val="both"/>
        <w:rPr>
          <w:rFonts w:ascii="Times New Roman" w:hAnsi="Times New Roman"/>
          <w:b/>
          <w:sz w:val="28"/>
          <w:szCs w:val="28"/>
          <w:lang w:val="ru-RU"/>
        </w:rPr>
      </w:pPr>
    </w:p>
    <w:p w14:paraId="1D84E2DA" w14:textId="7EDEAA3B" w:rsidR="006D6F37" w:rsidRPr="00C91031" w:rsidRDefault="006D6F37" w:rsidP="007775DF">
      <w:pPr>
        <w:tabs>
          <w:tab w:val="left" w:pos="142"/>
        </w:tabs>
        <w:spacing w:after="0" w:line="240" w:lineRule="auto"/>
        <w:ind w:firstLine="851"/>
        <w:jc w:val="both"/>
        <w:rPr>
          <w:sz w:val="28"/>
          <w:szCs w:val="28"/>
          <w:lang w:val="ru-RU"/>
        </w:rPr>
      </w:pPr>
      <w:r w:rsidRPr="00C91031">
        <w:rPr>
          <w:sz w:val="28"/>
          <w:szCs w:val="28"/>
          <w:lang w:val="ru-RU" w:eastAsia="ru-RU"/>
        </w:rPr>
        <w:t>1</w:t>
      </w:r>
      <w:r w:rsidR="006B02EC">
        <w:rPr>
          <w:sz w:val="28"/>
          <w:szCs w:val="28"/>
          <w:lang w:val="ru-RU" w:eastAsia="ru-RU"/>
        </w:rPr>
        <w:t>3</w:t>
      </w:r>
      <w:r w:rsidRPr="00C91031">
        <w:rPr>
          <w:sz w:val="28"/>
          <w:szCs w:val="28"/>
          <w:lang w:val="ru-RU" w:eastAsia="ru-RU"/>
        </w:rPr>
        <w:t>. Пен</w:t>
      </w:r>
      <w:r w:rsidR="00D86A38">
        <w:rPr>
          <w:sz w:val="28"/>
          <w:szCs w:val="28"/>
          <w:lang w:val="ru-RU" w:eastAsia="ru-RU"/>
        </w:rPr>
        <w:t>я</w:t>
      </w:r>
      <w:r w:rsidRPr="00C91031">
        <w:rPr>
          <w:sz w:val="28"/>
          <w:szCs w:val="28"/>
          <w:lang w:val="ru-RU" w:eastAsia="ru-RU"/>
        </w:rPr>
        <w:t xml:space="preserve"> начисля</w:t>
      </w:r>
      <w:r w:rsidR="00D86A38">
        <w:rPr>
          <w:sz w:val="28"/>
          <w:szCs w:val="28"/>
          <w:lang w:val="ru-RU" w:eastAsia="ru-RU"/>
        </w:rPr>
        <w:t>е</w:t>
      </w:r>
      <w:r w:rsidRPr="00C91031">
        <w:rPr>
          <w:sz w:val="28"/>
          <w:szCs w:val="28"/>
          <w:lang w:val="ru-RU" w:eastAsia="ru-RU"/>
        </w:rPr>
        <w:t xml:space="preserve">тся </w:t>
      </w:r>
      <w:r w:rsidRPr="00C91031">
        <w:rPr>
          <w:sz w:val="28"/>
          <w:szCs w:val="28"/>
          <w:lang w:val="ru-RU"/>
        </w:rPr>
        <w:t>независимо от применения других способов обеспечения, мер принудительного взыскания и иных мер ответственности за нарушение налогового законодательства Республики Казахстан.</w:t>
      </w:r>
    </w:p>
    <w:p w14:paraId="1EFE568D" w14:textId="3F35A134"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Пеня начисляется за каждый день просрочки начиная со дня, следующего за днем срока исполнения налогового обязательства по уплате, включая день уплаты в бюджет в размере </w:t>
      </w:r>
      <w:r w:rsidR="002A5FB7" w:rsidRPr="00C91031">
        <w:rPr>
          <w:sz w:val="28"/>
          <w:szCs w:val="28"/>
          <w:lang w:val="ru-RU" w:eastAsia="ru-RU"/>
        </w:rPr>
        <w:t>к</w:t>
      </w:r>
      <w:r w:rsidRPr="00C91031">
        <w:rPr>
          <w:sz w:val="28"/>
          <w:szCs w:val="28"/>
          <w:lang w:val="ru-RU" w:eastAsia="ru-RU"/>
        </w:rPr>
        <w:t>ратно</w:t>
      </w:r>
      <w:r w:rsidR="002A5FB7" w:rsidRPr="00C91031">
        <w:rPr>
          <w:sz w:val="28"/>
          <w:szCs w:val="28"/>
          <w:lang w:val="ru-RU" w:eastAsia="ru-RU"/>
        </w:rPr>
        <w:t>м</w:t>
      </w:r>
      <w:r w:rsidRPr="00C91031">
        <w:rPr>
          <w:sz w:val="28"/>
          <w:szCs w:val="28"/>
          <w:lang w:val="ru-RU" w:eastAsia="ru-RU"/>
        </w:rPr>
        <w:t xml:space="preserve"> базовой ставки Национального Банка Республики Казахстан</w:t>
      </w:r>
      <w:r w:rsidR="00300EDA" w:rsidRPr="00C91031">
        <w:rPr>
          <w:sz w:val="28"/>
          <w:szCs w:val="28"/>
          <w:lang w:val="ru-RU" w:eastAsia="ru-RU"/>
        </w:rPr>
        <w:t xml:space="preserve"> (далее – НБ)</w:t>
      </w:r>
      <w:r w:rsidRPr="00C91031">
        <w:rPr>
          <w:sz w:val="28"/>
          <w:szCs w:val="28"/>
          <w:lang w:val="ru-RU" w:eastAsia="ru-RU"/>
        </w:rPr>
        <w:t xml:space="preserve">, </w:t>
      </w:r>
      <w:r w:rsidRPr="00C91031">
        <w:rPr>
          <w:rFonts w:eastAsia="Calibri"/>
          <w:bCs/>
          <w:sz w:val="28"/>
          <w:szCs w:val="28"/>
          <w:lang w:val="ru-RU"/>
        </w:rPr>
        <w:t>предусмотренная настоящим подпунктом</w:t>
      </w:r>
      <w:r w:rsidRPr="00C91031">
        <w:rPr>
          <w:sz w:val="28"/>
          <w:szCs w:val="28"/>
          <w:lang w:val="ru-RU" w:eastAsia="ru-RU"/>
        </w:rPr>
        <w:t>, составляет:</w:t>
      </w:r>
    </w:p>
    <w:p w14:paraId="1E4B2E46" w14:textId="77777777" w:rsidR="006D6F37" w:rsidRPr="00C91031" w:rsidRDefault="006D6F37" w:rsidP="007775DF">
      <w:pPr>
        <w:tabs>
          <w:tab w:val="left" w:pos="142"/>
        </w:tabs>
        <w:spacing w:after="0" w:line="240" w:lineRule="auto"/>
        <w:ind w:firstLine="709"/>
        <w:jc w:val="both"/>
        <w:rPr>
          <w:sz w:val="28"/>
          <w:szCs w:val="28"/>
          <w:lang w:val="ru-RU" w:eastAsia="ru-RU"/>
        </w:rPr>
      </w:pPr>
      <w:r w:rsidRPr="00C91031">
        <w:rPr>
          <w:sz w:val="28"/>
          <w:szCs w:val="28"/>
          <w:lang w:val="ru-RU" w:eastAsia="ru-RU"/>
        </w:rPr>
        <w:t xml:space="preserve">0,65 </w:t>
      </w:r>
      <w:r w:rsidRPr="00C91031">
        <w:rPr>
          <w:rFonts w:eastAsia="Calibri"/>
          <w:bCs/>
          <w:sz w:val="28"/>
          <w:szCs w:val="28"/>
          <w:lang w:val="ru-RU"/>
        </w:rPr>
        <w:t>–</w:t>
      </w:r>
      <w:r w:rsidRPr="00C91031">
        <w:rPr>
          <w:sz w:val="28"/>
          <w:szCs w:val="28"/>
          <w:lang w:val="ru-RU" w:eastAsia="ru-RU"/>
        </w:rPr>
        <w:t xml:space="preserve"> для участника горизонтального мониторинга;</w:t>
      </w:r>
    </w:p>
    <w:p w14:paraId="453AFF1B" w14:textId="77777777" w:rsidR="006D6F37" w:rsidRPr="00C91031" w:rsidRDefault="006D6F37" w:rsidP="007775DF">
      <w:pPr>
        <w:tabs>
          <w:tab w:val="left" w:pos="142"/>
        </w:tabs>
        <w:spacing w:after="0" w:line="240" w:lineRule="auto"/>
        <w:ind w:firstLine="709"/>
        <w:jc w:val="both"/>
        <w:rPr>
          <w:sz w:val="28"/>
          <w:szCs w:val="28"/>
          <w:lang w:val="ru-RU" w:eastAsia="ru-RU"/>
        </w:rPr>
      </w:pPr>
      <w:r w:rsidRPr="00C91031">
        <w:rPr>
          <w:sz w:val="28"/>
          <w:szCs w:val="28"/>
          <w:lang w:val="ru-RU" w:eastAsia="ru-RU"/>
        </w:rPr>
        <w:t xml:space="preserve">1,25 </w:t>
      </w:r>
      <w:r w:rsidRPr="00C91031">
        <w:rPr>
          <w:rFonts w:eastAsia="Calibri"/>
          <w:bCs/>
          <w:sz w:val="28"/>
          <w:szCs w:val="28"/>
          <w:lang w:val="ru-RU"/>
        </w:rPr>
        <w:t>–</w:t>
      </w:r>
      <w:r w:rsidRPr="00C91031">
        <w:rPr>
          <w:sz w:val="28"/>
          <w:szCs w:val="28"/>
          <w:lang w:val="ru-RU" w:eastAsia="ru-RU"/>
        </w:rPr>
        <w:t xml:space="preserve"> для иных налогоплательщиков (налоговых агентов)</w:t>
      </w:r>
      <w:r w:rsidRPr="00C91031">
        <w:rPr>
          <w:sz w:val="28"/>
          <w:szCs w:val="28"/>
          <w:lang w:val="ru-RU"/>
        </w:rPr>
        <w:t>.</w:t>
      </w:r>
    </w:p>
    <w:p w14:paraId="03599A2F" w14:textId="35E55A3C" w:rsidR="006D6F37" w:rsidRPr="00C91031" w:rsidRDefault="006D6F37" w:rsidP="007775DF">
      <w:pPr>
        <w:tabs>
          <w:tab w:val="left" w:pos="142"/>
        </w:tabs>
        <w:spacing w:after="0" w:line="240" w:lineRule="auto"/>
        <w:ind w:firstLine="851"/>
        <w:jc w:val="both"/>
        <w:rPr>
          <w:sz w:val="28"/>
          <w:szCs w:val="28"/>
          <w:shd w:val="clear" w:color="auto" w:fill="FFFFFF"/>
          <w:lang w:val="ru-RU" w:eastAsia="ru-RU"/>
        </w:rPr>
      </w:pPr>
    </w:p>
    <w:p w14:paraId="3AC379AD" w14:textId="77777777" w:rsidR="00FA70B1" w:rsidRPr="00C91031" w:rsidRDefault="00FA70B1" w:rsidP="007775DF">
      <w:pPr>
        <w:tabs>
          <w:tab w:val="left" w:pos="142"/>
        </w:tabs>
        <w:spacing w:after="0" w:line="240" w:lineRule="auto"/>
        <w:ind w:firstLine="851"/>
        <w:jc w:val="both"/>
        <w:rPr>
          <w:sz w:val="28"/>
          <w:szCs w:val="28"/>
          <w:shd w:val="clear" w:color="auto" w:fill="FFFFFF"/>
          <w:lang w:val="ru-RU" w:eastAsia="ru-RU"/>
        </w:rPr>
      </w:pPr>
    </w:p>
    <w:p w14:paraId="1F7CBBB7" w14:textId="645BA2F6" w:rsidR="006D6F37" w:rsidRPr="00C91031" w:rsidRDefault="008865AB" w:rsidP="008F4559">
      <w:pPr>
        <w:spacing w:after="0" w:line="240" w:lineRule="auto"/>
        <w:ind w:firstLine="709"/>
        <w:jc w:val="center"/>
        <w:rPr>
          <w:b/>
          <w:bCs/>
          <w:sz w:val="28"/>
          <w:szCs w:val="28"/>
          <w:lang w:val="ru-RU"/>
        </w:rPr>
      </w:pPr>
      <w:r>
        <w:rPr>
          <w:b/>
          <w:sz w:val="28"/>
          <w:szCs w:val="28"/>
          <w:lang w:val="ru-RU"/>
        </w:rPr>
        <w:t>Параграф</w:t>
      </w:r>
      <w:r w:rsidR="006D6F37" w:rsidRPr="008865AB">
        <w:rPr>
          <w:b/>
          <w:bCs/>
          <w:sz w:val="28"/>
          <w:szCs w:val="28"/>
          <w:lang w:val="ru-RU"/>
        </w:rPr>
        <w:t xml:space="preserve"> </w:t>
      </w:r>
      <w:r>
        <w:rPr>
          <w:b/>
          <w:bCs/>
          <w:sz w:val="28"/>
          <w:szCs w:val="28"/>
          <w:lang w:val="ru-RU"/>
        </w:rPr>
        <w:t>2</w:t>
      </w:r>
      <w:r w:rsidR="006D6F37" w:rsidRPr="008865AB">
        <w:rPr>
          <w:b/>
          <w:bCs/>
          <w:sz w:val="28"/>
          <w:szCs w:val="28"/>
          <w:lang w:val="ru-RU"/>
        </w:rPr>
        <w:t>. Приостановление расходных операции по банковским счетам</w:t>
      </w:r>
    </w:p>
    <w:p w14:paraId="0F3A2FA1" w14:textId="77777777" w:rsidR="006D6F37" w:rsidRPr="00C91031" w:rsidRDefault="006D6F37" w:rsidP="007775DF">
      <w:pPr>
        <w:spacing w:after="0" w:line="240" w:lineRule="auto"/>
        <w:ind w:firstLine="709"/>
        <w:jc w:val="both"/>
        <w:rPr>
          <w:b/>
          <w:bCs/>
          <w:sz w:val="28"/>
          <w:szCs w:val="28"/>
          <w:lang w:val="ru-RU"/>
        </w:rPr>
      </w:pPr>
    </w:p>
    <w:p w14:paraId="4641E64A" w14:textId="315328CF"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14. Приостановление расходных операций по банковским счетам </w:t>
      </w:r>
      <w:r w:rsidR="00A708C4" w:rsidRPr="00C91031">
        <w:rPr>
          <w:sz w:val="28"/>
          <w:szCs w:val="28"/>
          <w:lang w:val="ru-RU" w:eastAsia="ru-RU"/>
        </w:rPr>
        <w:br/>
      </w:r>
      <w:r w:rsidRPr="00C91031">
        <w:rPr>
          <w:sz w:val="28"/>
          <w:szCs w:val="28"/>
          <w:lang w:val="ru-RU" w:eastAsia="ru-RU"/>
        </w:rPr>
        <w:t xml:space="preserve">(за исключением корреспондентских) налогоплательщика (налогового агента) производится путем вынесения </w:t>
      </w:r>
      <w:r w:rsidR="00A43D10" w:rsidRPr="00C91031">
        <w:rPr>
          <w:sz w:val="28"/>
          <w:szCs w:val="28"/>
          <w:lang w:val="ru-RU" w:eastAsia="ru-RU"/>
        </w:rPr>
        <w:t>ОГД</w:t>
      </w:r>
      <w:r w:rsidRPr="00C91031">
        <w:rPr>
          <w:sz w:val="28"/>
          <w:szCs w:val="28"/>
          <w:lang w:val="ru-RU" w:eastAsia="ru-RU"/>
        </w:rPr>
        <w:t xml:space="preserve"> распоряжения о приостановлении расходных операций по банковским счетам </w:t>
      </w:r>
      <w:r w:rsidR="009C384B" w:rsidRPr="00C91031">
        <w:rPr>
          <w:sz w:val="28"/>
          <w:szCs w:val="28"/>
          <w:lang w:val="ru-RU" w:eastAsia="ru-RU"/>
        </w:rPr>
        <w:t xml:space="preserve">по форме согласно приложению 3 </w:t>
      </w:r>
      <w:r w:rsidR="00D86A38">
        <w:rPr>
          <w:sz w:val="28"/>
          <w:szCs w:val="28"/>
          <w:lang w:val="ru-RU" w:eastAsia="ru-RU"/>
        </w:rPr>
        <w:br/>
      </w:r>
      <w:r w:rsidR="009C384B" w:rsidRPr="00C91031">
        <w:rPr>
          <w:sz w:val="28"/>
          <w:szCs w:val="28"/>
          <w:lang w:val="ru-RU" w:eastAsia="ru-RU"/>
        </w:rPr>
        <w:t xml:space="preserve">к настоящему приказу </w:t>
      </w:r>
      <w:r w:rsidRPr="00C91031">
        <w:rPr>
          <w:sz w:val="28"/>
          <w:szCs w:val="28"/>
          <w:lang w:val="ru-RU" w:eastAsia="ru-RU"/>
        </w:rPr>
        <w:t>(далее – РПРО по банковским счетам) в порядке, определенном законами Республики Казахстан, в случаях непогашения налогоплательщиком (налоговым агентом) налоговой задолженности в сумме, превышающей предельного размера налоговой задолженности со дня, следующего за д</w:t>
      </w:r>
      <w:r w:rsidR="00FA70B1" w:rsidRPr="00C91031">
        <w:rPr>
          <w:sz w:val="28"/>
          <w:szCs w:val="28"/>
          <w:lang w:val="ru-RU" w:eastAsia="ru-RU"/>
        </w:rPr>
        <w:t>нем истечения срока исполнения У</w:t>
      </w:r>
      <w:r w:rsidRPr="00C91031">
        <w:rPr>
          <w:sz w:val="28"/>
          <w:szCs w:val="28"/>
          <w:lang w:val="ru-RU" w:eastAsia="ru-RU"/>
        </w:rPr>
        <w:t>ведомления.</w:t>
      </w:r>
    </w:p>
    <w:p w14:paraId="692C8490"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15. Приостановление расходных операций по банковским счетам распространяется на все расходные операции налогоплательщика (налогового агента), кроме:</w:t>
      </w:r>
    </w:p>
    <w:p w14:paraId="6BE686CA"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lastRenderedPageBreak/>
        <w:t>1) операций по уплате:</w:t>
      </w:r>
    </w:p>
    <w:p w14:paraId="05CDE49A" w14:textId="0E921DD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налогов и платежей в бюджет, предусмотренных </w:t>
      </w:r>
      <w:r w:rsidRPr="00C91031">
        <w:rPr>
          <w:sz w:val="28"/>
          <w:szCs w:val="28"/>
          <w:lang w:val="ru-RU"/>
        </w:rPr>
        <w:t>Налоговым</w:t>
      </w:r>
      <w:r w:rsidRPr="00C91031">
        <w:rPr>
          <w:lang w:val="ru-RU"/>
        </w:rPr>
        <w:t xml:space="preserve"> </w:t>
      </w:r>
      <w:r w:rsidR="00A708C4" w:rsidRPr="00C91031">
        <w:rPr>
          <w:sz w:val="28"/>
          <w:szCs w:val="28"/>
          <w:lang w:val="ru-RU" w:eastAsia="ru-RU"/>
        </w:rPr>
        <w:t>к</w:t>
      </w:r>
      <w:r w:rsidRPr="00C91031">
        <w:rPr>
          <w:sz w:val="28"/>
          <w:szCs w:val="28"/>
          <w:lang w:val="ru-RU" w:eastAsia="ru-RU"/>
        </w:rPr>
        <w:t>одексом</w:t>
      </w:r>
      <w:r w:rsidRPr="00C91031">
        <w:rPr>
          <w:bCs/>
          <w:sz w:val="28"/>
          <w:szCs w:val="28"/>
          <w:lang w:val="ru-RU" w:eastAsia="ru-RU"/>
        </w:rPr>
        <w:t>;</w:t>
      </w:r>
    </w:p>
    <w:p w14:paraId="46C7AD1B"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таможенных платежей, предусмотренных законодательством Республики Казахстан;</w:t>
      </w:r>
    </w:p>
    <w:p w14:paraId="7548B162"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социальных платежей</w:t>
      </w:r>
      <w:r w:rsidRPr="00C91031">
        <w:rPr>
          <w:b/>
          <w:bCs/>
          <w:sz w:val="28"/>
          <w:szCs w:val="28"/>
          <w:lang w:val="ru-RU" w:eastAsia="ru-RU"/>
        </w:rPr>
        <w:t>;</w:t>
      </w:r>
    </w:p>
    <w:p w14:paraId="00C9EEDF" w14:textId="077626D4"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пени, начисленн</w:t>
      </w:r>
      <w:r w:rsidR="00D86A38">
        <w:rPr>
          <w:sz w:val="28"/>
          <w:szCs w:val="28"/>
          <w:lang w:val="ru-RU" w:eastAsia="ru-RU"/>
        </w:rPr>
        <w:t>ой</w:t>
      </w:r>
      <w:r w:rsidRPr="00C91031">
        <w:rPr>
          <w:sz w:val="28"/>
          <w:szCs w:val="28"/>
          <w:lang w:val="ru-RU" w:eastAsia="ru-RU"/>
        </w:rPr>
        <w:t xml:space="preserve"> за их несвоевременную уплату</w:t>
      </w:r>
      <w:r w:rsidRPr="00C91031">
        <w:rPr>
          <w:b/>
          <w:bCs/>
          <w:sz w:val="28"/>
          <w:szCs w:val="28"/>
          <w:lang w:val="ru-RU" w:eastAsia="ru-RU"/>
        </w:rPr>
        <w:t>;</w:t>
      </w:r>
    </w:p>
    <w:p w14:paraId="5DDD94A3"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штрафов, подлежащих внесению в бюджет;</w:t>
      </w:r>
    </w:p>
    <w:p w14:paraId="189C10D4"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2) изъятия денег:</w:t>
      </w:r>
    </w:p>
    <w:p w14:paraId="363E4B44"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по исполнительным документам, предусматривающим удовлетворение требований о возмещении вреда, причиненного жизни и здоровью, а также требований по взысканию алиментов;</w:t>
      </w:r>
    </w:p>
    <w:p w14:paraId="0EDA36AA"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по исполнительным документам, предусматривающим изъятие денег для расчетов с лицами, работающими по трудовому договору, по выплате выходных пособий и оплате труда, по выплате вознаграждения по авторскому договору, обязательствам клиента по перечислению социальных платежей, а также по исполнительным документам о взыскании в доход государства;</w:t>
      </w:r>
    </w:p>
    <w:p w14:paraId="646FCBC2"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по погашению налоговой задолженности, задолженности по социальным платежам.</w:t>
      </w:r>
    </w:p>
    <w:p w14:paraId="2FE8AD91" w14:textId="4DE44386"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16. При непогашении налогоплательщиком (налоговым агентом) налоговой задолженности в сумме, превышающей предельного размера налоговой задолженности, приостановление операций по его счетам </w:t>
      </w:r>
      <w:r w:rsidRPr="00D02F89">
        <w:rPr>
          <w:sz w:val="28"/>
          <w:szCs w:val="28"/>
          <w:lang w:val="ru-RU" w:eastAsia="ru-RU"/>
        </w:rPr>
        <w:t xml:space="preserve">производится в пределах суммы налоговой задолженности, </w:t>
      </w:r>
      <w:r w:rsidRPr="00C91031">
        <w:rPr>
          <w:sz w:val="28"/>
          <w:szCs w:val="28"/>
          <w:lang w:val="ru-RU" w:eastAsia="ru-RU"/>
        </w:rPr>
        <w:t>указанной в распоряжении о приостановлении таких операций.</w:t>
      </w:r>
    </w:p>
    <w:p w14:paraId="0C575039" w14:textId="501B6909"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17. РПРО по банковским счетам вступает в силу со дня его получения </w:t>
      </w:r>
      <w:r w:rsidR="00043EFB" w:rsidRPr="007775DF">
        <w:rPr>
          <w:sz w:val="28"/>
          <w:szCs w:val="28"/>
          <w:lang w:val="ru-RU" w:eastAsia="ru-RU"/>
        </w:rPr>
        <w:t>банк</w:t>
      </w:r>
      <w:r w:rsidR="00043EFB" w:rsidRPr="00C91031">
        <w:rPr>
          <w:sz w:val="28"/>
          <w:szCs w:val="28"/>
          <w:lang w:val="ru-RU" w:eastAsia="ru-RU"/>
        </w:rPr>
        <w:t>о</w:t>
      </w:r>
      <w:r w:rsidR="00043EFB" w:rsidRPr="008865AB">
        <w:rPr>
          <w:sz w:val="28"/>
          <w:szCs w:val="28"/>
          <w:lang w:val="ru-RU" w:eastAsia="ru-RU"/>
        </w:rPr>
        <w:t>м</w:t>
      </w:r>
      <w:r w:rsidR="00043EFB" w:rsidRPr="007775DF">
        <w:rPr>
          <w:sz w:val="28"/>
          <w:szCs w:val="28"/>
          <w:lang w:val="ru-RU" w:eastAsia="ru-RU"/>
        </w:rPr>
        <w:t xml:space="preserve"> второго уровня</w:t>
      </w:r>
      <w:r w:rsidR="00043EFB" w:rsidRPr="007775DF">
        <w:rPr>
          <w:bCs/>
          <w:sz w:val="28"/>
          <w:szCs w:val="28"/>
          <w:lang w:val="ru-RU"/>
        </w:rPr>
        <w:t>,</w:t>
      </w:r>
      <w:r w:rsidR="00043EFB" w:rsidRPr="007775DF">
        <w:rPr>
          <w:sz w:val="28"/>
          <w:szCs w:val="28"/>
          <w:lang w:val="ru-RU"/>
        </w:rPr>
        <w:t xml:space="preserve"> </w:t>
      </w:r>
      <w:r w:rsidR="00043EFB" w:rsidRPr="007775DF">
        <w:rPr>
          <w:bCs/>
          <w:sz w:val="28"/>
          <w:szCs w:val="28"/>
          <w:lang w:val="ru-RU"/>
        </w:rPr>
        <w:t>Банк</w:t>
      </w:r>
      <w:r w:rsidR="00043EFB" w:rsidRPr="00C91031">
        <w:rPr>
          <w:bCs/>
          <w:sz w:val="28"/>
          <w:szCs w:val="28"/>
          <w:lang w:val="ru-RU"/>
        </w:rPr>
        <w:t>ом</w:t>
      </w:r>
      <w:r w:rsidR="00043EFB" w:rsidRPr="007775DF">
        <w:rPr>
          <w:bCs/>
          <w:sz w:val="28"/>
          <w:szCs w:val="28"/>
          <w:lang w:val="ru-RU"/>
        </w:rPr>
        <w:t xml:space="preserve"> Развития Казахстана</w:t>
      </w:r>
      <w:r w:rsidR="00043EFB" w:rsidRPr="007775DF">
        <w:rPr>
          <w:sz w:val="28"/>
          <w:szCs w:val="28"/>
          <w:lang w:val="ru-RU" w:eastAsia="ru-RU"/>
        </w:rPr>
        <w:t xml:space="preserve"> и </w:t>
      </w:r>
      <w:r w:rsidR="00043EFB" w:rsidRPr="007775DF">
        <w:rPr>
          <w:sz w:val="28"/>
          <w:szCs w:val="28"/>
          <w:lang w:val="ru-RU"/>
        </w:rPr>
        <w:t>организаци</w:t>
      </w:r>
      <w:r w:rsidR="00043EFB" w:rsidRPr="00C91031">
        <w:rPr>
          <w:sz w:val="28"/>
          <w:szCs w:val="28"/>
          <w:lang w:val="ru-RU"/>
        </w:rPr>
        <w:t>ей</w:t>
      </w:r>
      <w:r w:rsidR="00043EFB" w:rsidRPr="007775DF">
        <w:rPr>
          <w:sz w:val="28"/>
          <w:szCs w:val="28"/>
          <w:lang w:val="ru-RU"/>
        </w:rPr>
        <w:t>, осуществляющ</w:t>
      </w:r>
      <w:r w:rsidR="006701C2" w:rsidRPr="00C91031">
        <w:rPr>
          <w:sz w:val="28"/>
          <w:szCs w:val="28"/>
          <w:lang w:val="ru-RU"/>
        </w:rPr>
        <w:t>ей</w:t>
      </w:r>
      <w:r w:rsidR="00043EFB" w:rsidRPr="007775DF">
        <w:rPr>
          <w:sz w:val="28"/>
          <w:szCs w:val="28"/>
          <w:lang w:val="ru-RU"/>
        </w:rPr>
        <w:t xml:space="preserve"> отдельные виды банковских операций</w:t>
      </w:r>
      <w:r w:rsidR="00611DE6" w:rsidRPr="008865AB">
        <w:rPr>
          <w:sz w:val="28"/>
          <w:szCs w:val="28"/>
          <w:lang w:val="ru-RU" w:eastAsia="ru-RU"/>
        </w:rPr>
        <w:t xml:space="preserve"> (далее – банковск</w:t>
      </w:r>
      <w:r w:rsidR="00611DE6" w:rsidRPr="00C91031">
        <w:rPr>
          <w:sz w:val="28"/>
          <w:szCs w:val="28"/>
          <w:lang w:val="ru-RU" w:eastAsia="ru-RU"/>
        </w:rPr>
        <w:t>ой организацией)</w:t>
      </w:r>
      <w:r w:rsidRPr="00C91031">
        <w:rPr>
          <w:sz w:val="28"/>
          <w:szCs w:val="28"/>
          <w:lang w:val="ru-RU" w:eastAsia="ru-RU"/>
        </w:rPr>
        <w:t xml:space="preserve">. </w:t>
      </w:r>
    </w:p>
    <w:p w14:paraId="0CAD4532" w14:textId="5ABC4BCF" w:rsidR="006D6F37" w:rsidRPr="00C91031" w:rsidRDefault="00A43D10" w:rsidP="007775DF">
      <w:pPr>
        <w:spacing w:after="0" w:line="240" w:lineRule="auto"/>
        <w:ind w:firstLine="709"/>
        <w:jc w:val="both"/>
        <w:rPr>
          <w:sz w:val="28"/>
          <w:szCs w:val="28"/>
          <w:lang w:val="ru-RU" w:eastAsia="ru-RU"/>
        </w:rPr>
      </w:pPr>
      <w:r w:rsidRPr="00C91031">
        <w:rPr>
          <w:sz w:val="28"/>
          <w:szCs w:val="28"/>
          <w:lang w:val="ru-RU" w:eastAsia="ru-RU"/>
        </w:rPr>
        <w:t>ОГД</w:t>
      </w:r>
      <w:r w:rsidR="005A0A99" w:rsidRPr="00C91031">
        <w:rPr>
          <w:sz w:val="28"/>
          <w:szCs w:val="28"/>
          <w:lang w:val="ru-RU" w:eastAsia="ru-RU"/>
        </w:rPr>
        <w:t xml:space="preserve"> </w:t>
      </w:r>
      <w:r w:rsidR="006D6F37" w:rsidRPr="00C91031">
        <w:rPr>
          <w:sz w:val="28"/>
          <w:szCs w:val="28"/>
          <w:lang w:val="ru-RU" w:eastAsia="ru-RU"/>
        </w:rPr>
        <w:t xml:space="preserve">направляет такое РПРО в </w:t>
      </w:r>
      <w:r w:rsidR="00611DE6" w:rsidRPr="00C91031">
        <w:rPr>
          <w:sz w:val="28"/>
          <w:szCs w:val="28"/>
          <w:lang w:val="ru-RU" w:eastAsia="ru-RU"/>
        </w:rPr>
        <w:t>банковские организации</w:t>
      </w:r>
      <w:r w:rsidR="006D6F37" w:rsidRPr="00C91031">
        <w:rPr>
          <w:sz w:val="28"/>
          <w:szCs w:val="28"/>
          <w:lang w:val="ru-RU" w:eastAsia="ru-RU"/>
        </w:rPr>
        <w:t xml:space="preserve"> на бумажном носителе или в электронной форме посредством передачи по сети телекоммуникаций. При направлении </w:t>
      </w:r>
      <w:r w:rsidR="00300EDA" w:rsidRPr="00C91031">
        <w:rPr>
          <w:sz w:val="28"/>
          <w:szCs w:val="28"/>
          <w:lang w:val="ru-RU" w:eastAsia="ru-RU"/>
        </w:rPr>
        <w:t>РПРО</w:t>
      </w:r>
      <w:r w:rsidR="006D6F37" w:rsidRPr="00C91031">
        <w:rPr>
          <w:sz w:val="28"/>
          <w:szCs w:val="28"/>
          <w:lang w:val="ru-RU" w:eastAsia="ru-RU"/>
        </w:rPr>
        <w:t xml:space="preserve"> по банковским счетам в электронной форме такое распоряжение формируется в соответствии с форматами, установленными уполномоченным органом совместно с НБ.</w:t>
      </w:r>
    </w:p>
    <w:p w14:paraId="6E444243" w14:textId="0496932F"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18. РПРО по банковским счетам подлежит исполнению </w:t>
      </w:r>
      <w:r w:rsidR="00611DE6" w:rsidRPr="00C91031">
        <w:rPr>
          <w:sz w:val="28"/>
          <w:szCs w:val="28"/>
          <w:lang w:val="ru-RU" w:eastAsia="ru-RU"/>
        </w:rPr>
        <w:t>банковской организацией</w:t>
      </w:r>
      <w:r w:rsidRPr="00C91031">
        <w:rPr>
          <w:sz w:val="28"/>
          <w:szCs w:val="28"/>
          <w:lang w:val="ru-RU" w:eastAsia="ru-RU"/>
        </w:rPr>
        <w:t xml:space="preserve"> и исполняется в порядке очередности, установленной Гражданским кодексом Республики Казахстан.</w:t>
      </w:r>
    </w:p>
    <w:p w14:paraId="4BAEFFE5" w14:textId="1F991D89"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19. Погашение налогоплательщиком (налоговым агентом) суммы налоговой задолженности, указанной в РПРО по банковским счетам, является основанием для возобновления </w:t>
      </w:r>
      <w:r w:rsidR="00611DE6" w:rsidRPr="00C91031">
        <w:rPr>
          <w:sz w:val="28"/>
          <w:szCs w:val="28"/>
          <w:lang w:val="ru-RU" w:eastAsia="ru-RU"/>
        </w:rPr>
        <w:t>банковской организацией</w:t>
      </w:r>
      <w:r w:rsidRPr="00C91031">
        <w:rPr>
          <w:sz w:val="28"/>
          <w:szCs w:val="28"/>
          <w:lang w:val="ru-RU" w:eastAsia="ru-RU"/>
        </w:rPr>
        <w:t xml:space="preserve"> расходных операций по таким банковским счетам.</w:t>
      </w:r>
    </w:p>
    <w:p w14:paraId="139BE244" w14:textId="500ED1BB" w:rsidR="006D6F37" w:rsidRPr="00C91031" w:rsidRDefault="00611DE6" w:rsidP="007775DF">
      <w:pPr>
        <w:spacing w:after="0" w:line="240" w:lineRule="auto"/>
        <w:ind w:firstLine="709"/>
        <w:jc w:val="both"/>
        <w:rPr>
          <w:sz w:val="28"/>
          <w:szCs w:val="28"/>
          <w:lang w:val="ru-RU" w:eastAsia="ru-RU"/>
        </w:rPr>
      </w:pPr>
      <w:r w:rsidRPr="00C91031">
        <w:rPr>
          <w:sz w:val="28"/>
          <w:szCs w:val="28"/>
          <w:lang w:val="ru-RU" w:eastAsia="ru-RU"/>
        </w:rPr>
        <w:t>Банковская организация</w:t>
      </w:r>
      <w:r w:rsidR="006D6F37" w:rsidRPr="00C91031">
        <w:rPr>
          <w:sz w:val="28"/>
          <w:szCs w:val="28"/>
          <w:lang w:val="ru-RU" w:eastAsia="ru-RU"/>
        </w:rPr>
        <w:t xml:space="preserve"> в день погашения налоговой задолженности возобновляет расходные операции по банковским счетам до отмены РПРО по банковским счетам.</w:t>
      </w:r>
    </w:p>
    <w:p w14:paraId="5E43F7A9" w14:textId="3DD9618D"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20. РПРО по банковским счетам отменяется </w:t>
      </w:r>
      <w:r w:rsidR="00A43D10" w:rsidRPr="00C91031">
        <w:rPr>
          <w:sz w:val="28"/>
          <w:szCs w:val="28"/>
          <w:lang w:val="ru-RU" w:eastAsia="ru-RU"/>
        </w:rPr>
        <w:t>ОГД</w:t>
      </w:r>
      <w:r w:rsidRPr="00C91031">
        <w:rPr>
          <w:sz w:val="28"/>
          <w:szCs w:val="28"/>
          <w:lang w:val="ru-RU" w:eastAsia="ru-RU"/>
        </w:rPr>
        <w:t xml:space="preserve">, вынесшим такое распоряжение, не позднее </w:t>
      </w:r>
      <w:r w:rsidR="00602B32" w:rsidRPr="00C91031">
        <w:rPr>
          <w:sz w:val="28"/>
          <w:szCs w:val="28"/>
          <w:lang w:val="ru-RU" w:eastAsia="ru-RU"/>
        </w:rPr>
        <w:t>1 (</w:t>
      </w:r>
      <w:r w:rsidRPr="00C91031">
        <w:rPr>
          <w:sz w:val="28"/>
          <w:szCs w:val="28"/>
          <w:lang w:val="ru-RU" w:eastAsia="ru-RU"/>
        </w:rPr>
        <w:t>одного</w:t>
      </w:r>
      <w:r w:rsidR="00602B32" w:rsidRPr="00C91031">
        <w:rPr>
          <w:sz w:val="28"/>
          <w:szCs w:val="28"/>
          <w:lang w:val="ru-RU" w:eastAsia="ru-RU"/>
        </w:rPr>
        <w:t>)</w:t>
      </w:r>
      <w:r w:rsidRPr="00C91031">
        <w:rPr>
          <w:sz w:val="28"/>
          <w:szCs w:val="28"/>
          <w:lang w:val="ru-RU" w:eastAsia="ru-RU"/>
        </w:rPr>
        <w:t xml:space="preserve"> рабочего дня, следующего за днем устранения причин приостановления операций по счетам.</w:t>
      </w:r>
    </w:p>
    <w:p w14:paraId="7080E7A2" w14:textId="2A9682E2" w:rsidR="006D6F37" w:rsidRPr="00C91031" w:rsidRDefault="006D6F37" w:rsidP="000B4D07">
      <w:pPr>
        <w:spacing w:after="0" w:line="240" w:lineRule="auto"/>
        <w:ind w:firstLine="709"/>
        <w:jc w:val="both"/>
        <w:rPr>
          <w:b/>
          <w:bCs/>
          <w:sz w:val="28"/>
          <w:szCs w:val="28"/>
          <w:lang w:val="ru-RU" w:eastAsia="ru-RU"/>
        </w:rPr>
      </w:pPr>
      <w:bookmarkStart w:id="2" w:name="z2700"/>
      <w:bookmarkEnd w:id="2"/>
    </w:p>
    <w:p w14:paraId="6B27F456" w14:textId="77777777" w:rsidR="00A3096F" w:rsidRPr="00C91031" w:rsidRDefault="00A3096F" w:rsidP="00C91031">
      <w:pPr>
        <w:spacing w:after="0" w:line="240" w:lineRule="auto"/>
        <w:ind w:firstLine="709"/>
        <w:jc w:val="both"/>
        <w:rPr>
          <w:b/>
          <w:bCs/>
          <w:sz w:val="28"/>
          <w:szCs w:val="28"/>
          <w:lang w:val="ru-RU" w:eastAsia="ru-RU"/>
        </w:rPr>
      </w:pPr>
    </w:p>
    <w:p w14:paraId="1C431881" w14:textId="6390DF47" w:rsidR="006D6F37" w:rsidRPr="008865AB" w:rsidRDefault="008865AB" w:rsidP="007C721C">
      <w:pPr>
        <w:spacing w:after="0" w:line="240" w:lineRule="auto"/>
        <w:ind w:firstLine="709"/>
        <w:jc w:val="center"/>
        <w:rPr>
          <w:b/>
          <w:bCs/>
          <w:sz w:val="28"/>
          <w:szCs w:val="28"/>
          <w:lang w:val="ru-RU"/>
        </w:rPr>
      </w:pPr>
      <w:r>
        <w:rPr>
          <w:b/>
          <w:sz w:val="28"/>
          <w:szCs w:val="28"/>
          <w:lang w:val="ru-RU"/>
        </w:rPr>
        <w:t>Параграф 3</w:t>
      </w:r>
      <w:r w:rsidR="006D6F37" w:rsidRPr="008865AB">
        <w:rPr>
          <w:b/>
          <w:bCs/>
          <w:sz w:val="28"/>
          <w:szCs w:val="28"/>
          <w:lang w:val="ru-RU" w:eastAsia="ru-RU"/>
        </w:rPr>
        <w:t>.</w:t>
      </w:r>
      <w:r w:rsidR="006D6F37" w:rsidRPr="008865AB">
        <w:rPr>
          <w:sz w:val="28"/>
          <w:szCs w:val="28"/>
          <w:lang w:val="ru-RU" w:eastAsia="ru-RU"/>
        </w:rPr>
        <w:t xml:space="preserve"> </w:t>
      </w:r>
      <w:r w:rsidR="006D6F37" w:rsidRPr="008865AB">
        <w:rPr>
          <w:b/>
          <w:bCs/>
          <w:sz w:val="28"/>
          <w:szCs w:val="28"/>
          <w:lang w:val="ru-RU"/>
        </w:rPr>
        <w:t>Приостановление расходных операции по кассе</w:t>
      </w:r>
    </w:p>
    <w:p w14:paraId="550FE102" w14:textId="77777777" w:rsidR="006D6F37" w:rsidRPr="00C91031" w:rsidRDefault="006D6F37" w:rsidP="007775DF">
      <w:pPr>
        <w:spacing w:after="0" w:line="240" w:lineRule="auto"/>
        <w:ind w:firstLine="709"/>
        <w:jc w:val="both"/>
        <w:rPr>
          <w:sz w:val="28"/>
          <w:szCs w:val="28"/>
          <w:lang w:val="ru-RU" w:eastAsia="ru-RU"/>
        </w:rPr>
      </w:pPr>
    </w:p>
    <w:p w14:paraId="5D37E2E4" w14:textId="25CF4D8D"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21. Приостановление расходных операций по кассе налогоплательщика (налогового агента) (далее – приостановление операций по кассе) производится путем вынесения </w:t>
      </w:r>
      <w:r w:rsidR="00A43D10" w:rsidRPr="00C91031">
        <w:rPr>
          <w:sz w:val="28"/>
          <w:szCs w:val="28"/>
          <w:lang w:val="ru-RU" w:eastAsia="ru-RU"/>
        </w:rPr>
        <w:t>ОГД</w:t>
      </w:r>
      <w:r w:rsidRPr="00C91031">
        <w:rPr>
          <w:sz w:val="28"/>
          <w:szCs w:val="28"/>
          <w:lang w:val="ru-RU" w:eastAsia="ru-RU"/>
        </w:rPr>
        <w:t xml:space="preserve"> распоряжения о приостановлении операций по кассе </w:t>
      </w:r>
      <w:r w:rsidR="00611DE6" w:rsidRPr="00C91031">
        <w:rPr>
          <w:sz w:val="28"/>
          <w:szCs w:val="28"/>
          <w:lang w:val="ru-RU" w:eastAsia="ru-RU"/>
        </w:rPr>
        <w:t xml:space="preserve">по форме согласно </w:t>
      </w:r>
      <w:r w:rsidR="00611DE6" w:rsidRPr="00733471">
        <w:rPr>
          <w:sz w:val="28"/>
          <w:szCs w:val="28"/>
          <w:lang w:val="ru-RU" w:eastAsia="ru-RU"/>
        </w:rPr>
        <w:t>приложению 4 к настоящему</w:t>
      </w:r>
      <w:r w:rsidR="00611DE6" w:rsidRPr="00C91031">
        <w:rPr>
          <w:sz w:val="28"/>
          <w:szCs w:val="28"/>
          <w:lang w:val="ru-RU" w:eastAsia="ru-RU"/>
        </w:rPr>
        <w:t xml:space="preserve"> приказу </w:t>
      </w:r>
      <w:r w:rsidRPr="00C91031">
        <w:rPr>
          <w:sz w:val="28"/>
          <w:szCs w:val="28"/>
          <w:lang w:val="ru-RU" w:eastAsia="ru-RU"/>
        </w:rPr>
        <w:t xml:space="preserve">(далее </w:t>
      </w:r>
      <w:r w:rsidR="00611DE6" w:rsidRPr="00C91031">
        <w:rPr>
          <w:sz w:val="28"/>
          <w:szCs w:val="28"/>
          <w:lang w:val="ru-RU" w:eastAsia="ru-RU"/>
        </w:rPr>
        <w:t>–</w:t>
      </w:r>
      <w:r w:rsidRPr="00C91031">
        <w:rPr>
          <w:sz w:val="28"/>
          <w:szCs w:val="28"/>
          <w:lang w:val="ru-RU" w:eastAsia="ru-RU"/>
        </w:rPr>
        <w:t>- РПРО по кассе) при непогашении налогоплательщиком (налоговым агентом) налоговой задолженности в сумме, превышающей предельного размера налоговой задолженности со дня, следующего за д</w:t>
      </w:r>
      <w:r w:rsidR="00602B32" w:rsidRPr="00C91031">
        <w:rPr>
          <w:sz w:val="28"/>
          <w:szCs w:val="28"/>
          <w:lang w:val="ru-RU" w:eastAsia="ru-RU"/>
        </w:rPr>
        <w:t>нем истечения срока исполнения У</w:t>
      </w:r>
      <w:r w:rsidRPr="00C91031">
        <w:rPr>
          <w:sz w:val="28"/>
          <w:szCs w:val="28"/>
          <w:lang w:val="ru-RU" w:eastAsia="ru-RU"/>
        </w:rPr>
        <w:t xml:space="preserve">ведомления. </w:t>
      </w:r>
    </w:p>
    <w:p w14:paraId="44082483"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22. Приостановление операций по кассе распространяется на все расходные операции наличных денег в кассе, кроме операций по:</w:t>
      </w:r>
    </w:p>
    <w:p w14:paraId="076D8DB6" w14:textId="1CDEF291"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1) уплате и сдаче наличных денег в </w:t>
      </w:r>
      <w:r w:rsidR="00611DE6" w:rsidRPr="00C91031">
        <w:rPr>
          <w:sz w:val="28"/>
          <w:szCs w:val="28"/>
          <w:lang w:val="ru-RU" w:eastAsia="ru-RU"/>
        </w:rPr>
        <w:t>банковскую организацию</w:t>
      </w:r>
      <w:r w:rsidRPr="00C91031">
        <w:rPr>
          <w:sz w:val="28"/>
          <w:szCs w:val="28"/>
          <w:lang w:val="ru-RU" w:eastAsia="ru-RU"/>
        </w:rPr>
        <w:t xml:space="preserve"> для последующего их перечисления в счет уплаты:</w:t>
      </w:r>
    </w:p>
    <w:p w14:paraId="10E2239C" w14:textId="6567C615"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налогов и платежей в бюджет, предусмотренных </w:t>
      </w:r>
      <w:r w:rsidRPr="00C91031">
        <w:rPr>
          <w:sz w:val="28"/>
          <w:szCs w:val="28"/>
          <w:lang w:val="ru-RU"/>
        </w:rPr>
        <w:t>Налоговым</w:t>
      </w:r>
      <w:r w:rsidR="00A708C4" w:rsidRPr="00C91031">
        <w:rPr>
          <w:sz w:val="28"/>
          <w:szCs w:val="28"/>
          <w:lang w:val="ru-RU" w:eastAsia="ru-RU"/>
        </w:rPr>
        <w:t xml:space="preserve"> к</w:t>
      </w:r>
      <w:r w:rsidRPr="00C91031">
        <w:rPr>
          <w:sz w:val="28"/>
          <w:szCs w:val="28"/>
          <w:lang w:val="ru-RU" w:eastAsia="ru-RU"/>
        </w:rPr>
        <w:t>одексом;</w:t>
      </w:r>
    </w:p>
    <w:p w14:paraId="4E7CDCC1"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таможенных платежей, предусмотренных законодательством Республики Казахстан;</w:t>
      </w:r>
    </w:p>
    <w:p w14:paraId="272DC416"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социальных платежей;</w:t>
      </w:r>
    </w:p>
    <w:p w14:paraId="21C85005"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пени, начисленных за их несвоевременную уплату;</w:t>
      </w:r>
    </w:p>
    <w:p w14:paraId="1CB282FF"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штрафов, подлежащих внесению в бюджет;</w:t>
      </w:r>
    </w:p>
    <w:p w14:paraId="07582670" w14:textId="300C5E12"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2) выдаче </w:t>
      </w:r>
      <w:r w:rsidR="00611DE6" w:rsidRPr="00C91031">
        <w:rPr>
          <w:sz w:val="28"/>
          <w:szCs w:val="28"/>
          <w:lang w:val="ru-RU" w:eastAsia="ru-RU"/>
        </w:rPr>
        <w:t>банковской организацией</w:t>
      </w:r>
      <w:r w:rsidR="00B920D3">
        <w:rPr>
          <w:sz w:val="28"/>
          <w:szCs w:val="28"/>
          <w:lang w:val="ru-RU" w:eastAsia="ru-RU"/>
        </w:rPr>
        <w:t xml:space="preserve"> </w:t>
      </w:r>
      <w:r w:rsidRPr="00C91031">
        <w:rPr>
          <w:sz w:val="28"/>
          <w:szCs w:val="28"/>
          <w:lang w:val="ru-RU" w:eastAsia="ru-RU"/>
        </w:rPr>
        <w:t>наличных денег клиентов, когда распоряжение о приостановлении операций по кассе вынесено в отношении банка.</w:t>
      </w:r>
    </w:p>
    <w:p w14:paraId="5BC75A32" w14:textId="24180304"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23. РПРО по кассе составляется в </w:t>
      </w:r>
      <w:r w:rsidR="00093D47" w:rsidRPr="00C91031">
        <w:rPr>
          <w:sz w:val="28"/>
          <w:szCs w:val="28"/>
          <w:lang w:val="ru-RU" w:eastAsia="ru-RU"/>
        </w:rPr>
        <w:t>2 (</w:t>
      </w:r>
      <w:r w:rsidRPr="00C91031">
        <w:rPr>
          <w:sz w:val="28"/>
          <w:szCs w:val="28"/>
          <w:lang w:val="ru-RU" w:eastAsia="ru-RU"/>
        </w:rPr>
        <w:t>двух</w:t>
      </w:r>
      <w:r w:rsidR="00093D47" w:rsidRPr="00C91031">
        <w:rPr>
          <w:sz w:val="28"/>
          <w:szCs w:val="28"/>
          <w:lang w:val="ru-RU" w:eastAsia="ru-RU"/>
        </w:rPr>
        <w:t>)</w:t>
      </w:r>
      <w:r w:rsidRPr="00C91031">
        <w:rPr>
          <w:sz w:val="28"/>
          <w:szCs w:val="28"/>
          <w:lang w:val="ru-RU" w:eastAsia="ru-RU"/>
        </w:rPr>
        <w:t xml:space="preserve"> экземплярах, один из которых вручается налогоплательщику под роспись или иным способом, подтверждающим факт отправки и получения.</w:t>
      </w:r>
    </w:p>
    <w:p w14:paraId="09DC2342" w14:textId="0CE1576F"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24. РПРО по кассе подлежит исполнению налогоплательщиком (налоговым агентом) путем перечисления в бюджет поступающих наличных денег не позднее </w:t>
      </w:r>
      <w:r w:rsidR="00093D47" w:rsidRPr="00C91031">
        <w:rPr>
          <w:sz w:val="28"/>
          <w:szCs w:val="28"/>
          <w:lang w:val="ru-RU" w:eastAsia="ru-RU"/>
        </w:rPr>
        <w:t>1 (</w:t>
      </w:r>
      <w:r w:rsidRPr="00C91031">
        <w:rPr>
          <w:sz w:val="28"/>
          <w:szCs w:val="28"/>
          <w:lang w:val="ru-RU" w:eastAsia="ru-RU"/>
        </w:rPr>
        <w:t>одного</w:t>
      </w:r>
      <w:r w:rsidR="00093D47" w:rsidRPr="00C91031">
        <w:rPr>
          <w:sz w:val="28"/>
          <w:szCs w:val="28"/>
          <w:lang w:val="ru-RU" w:eastAsia="ru-RU"/>
        </w:rPr>
        <w:t>)</w:t>
      </w:r>
      <w:r w:rsidRPr="00C91031">
        <w:rPr>
          <w:sz w:val="28"/>
          <w:szCs w:val="28"/>
          <w:lang w:val="ru-RU" w:eastAsia="ru-RU"/>
        </w:rPr>
        <w:t xml:space="preserve"> рабочего дня, следующего за днем их поступления.</w:t>
      </w:r>
    </w:p>
    <w:p w14:paraId="5D414E73" w14:textId="04B53844"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25. Налогоплательщик (налоговый агент) несет ответственность за нарушение требований настояще</w:t>
      </w:r>
      <w:r w:rsidR="00FF214D">
        <w:rPr>
          <w:sz w:val="28"/>
          <w:szCs w:val="28"/>
          <w:lang w:val="ru-RU" w:eastAsia="ru-RU"/>
        </w:rPr>
        <w:t>го параграфа</w:t>
      </w:r>
      <w:r w:rsidRPr="00C91031">
        <w:rPr>
          <w:sz w:val="28"/>
          <w:szCs w:val="28"/>
          <w:lang w:val="ru-RU" w:eastAsia="ru-RU"/>
        </w:rPr>
        <w:t xml:space="preserve"> в соответствии с законами Республики Казахстан.</w:t>
      </w:r>
    </w:p>
    <w:p w14:paraId="2D6B89D0" w14:textId="24FBEDBD"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26. РПРО по кассе отменяется </w:t>
      </w:r>
      <w:r w:rsidR="00A43D10" w:rsidRPr="00C91031">
        <w:rPr>
          <w:sz w:val="28"/>
          <w:szCs w:val="28"/>
          <w:lang w:val="ru-RU" w:eastAsia="ru-RU"/>
        </w:rPr>
        <w:t>ОГД</w:t>
      </w:r>
      <w:r w:rsidRPr="00C91031">
        <w:rPr>
          <w:sz w:val="28"/>
          <w:szCs w:val="28"/>
          <w:lang w:val="ru-RU" w:eastAsia="ru-RU"/>
        </w:rPr>
        <w:t xml:space="preserve"> не позднее </w:t>
      </w:r>
      <w:r w:rsidR="00602B32" w:rsidRPr="00C91031">
        <w:rPr>
          <w:sz w:val="28"/>
          <w:szCs w:val="28"/>
          <w:lang w:val="ru-RU" w:eastAsia="ru-RU"/>
        </w:rPr>
        <w:t>1 (</w:t>
      </w:r>
      <w:r w:rsidRPr="00C91031">
        <w:rPr>
          <w:sz w:val="28"/>
          <w:szCs w:val="28"/>
          <w:lang w:val="ru-RU" w:eastAsia="ru-RU"/>
        </w:rPr>
        <w:t>одного</w:t>
      </w:r>
      <w:r w:rsidR="00602B32" w:rsidRPr="00C91031">
        <w:rPr>
          <w:sz w:val="28"/>
          <w:szCs w:val="28"/>
          <w:lang w:val="ru-RU" w:eastAsia="ru-RU"/>
        </w:rPr>
        <w:t>)</w:t>
      </w:r>
      <w:r w:rsidRPr="00C91031">
        <w:rPr>
          <w:sz w:val="28"/>
          <w:szCs w:val="28"/>
          <w:lang w:val="ru-RU" w:eastAsia="ru-RU"/>
        </w:rPr>
        <w:t xml:space="preserve"> рабочего дня, следующего за днем погашения налогоплательщиком (налоговым агентом) задолженности в бюджет.</w:t>
      </w:r>
    </w:p>
    <w:p w14:paraId="1192C9F5" w14:textId="77777777" w:rsidR="006D6F37" w:rsidRPr="00C91031" w:rsidRDefault="006D6F37" w:rsidP="007775DF">
      <w:pPr>
        <w:spacing w:after="0" w:line="240" w:lineRule="auto"/>
        <w:ind w:firstLine="709"/>
        <w:jc w:val="both"/>
        <w:rPr>
          <w:sz w:val="28"/>
          <w:szCs w:val="28"/>
          <w:lang w:val="ru-RU" w:eastAsia="ru-RU"/>
        </w:rPr>
      </w:pPr>
    </w:p>
    <w:p w14:paraId="475A63DE" w14:textId="77777777" w:rsidR="006D6F37" w:rsidRPr="00C91031" w:rsidRDefault="006D6F37" w:rsidP="000B4D07">
      <w:pPr>
        <w:pStyle w:val="af2"/>
        <w:ind w:right="139" w:firstLine="709"/>
        <w:jc w:val="both"/>
        <w:rPr>
          <w:rFonts w:ascii="Times New Roman" w:hAnsi="Times New Roman"/>
          <w:sz w:val="28"/>
          <w:szCs w:val="28"/>
          <w:lang w:val="ru-RU"/>
        </w:rPr>
      </w:pPr>
    </w:p>
    <w:p w14:paraId="71B60766" w14:textId="19A844C9" w:rsidR="006D6F37" w:rsidRPr="00C91031" w:rsidRDefault="008865AB" w:rsidP="007775DF">
      <w:pPr>
        <w:spacing w:after="0" w:line="240" w:lineRule="auto"/>
        <w:jc w:val="center"/>
        <w:rPr>
          <w:sz w:val="28"/>
          <w:szCs w:val="28"/>
          <w:lang w:val="ru-RU" w:eastAsia="ru-RU"/>
        </w:rPr>
      </w:pPr>
      <w:r>
        <w:rPr>
          <w:b/>
          <w:sz w:val="28"/>
          <w:szCs w:val="28"/>
          <w:lang w:val="ru-RU"/>
        </w:rPr>
        <w:t>Параграф</w:t>
      </w:r>
      <w:r w:rsidR="009F5FA7">
        <w:rPr>
          <w:b/>
          <w:sz w:val="28"/>
          <w:szCs w:val="28"/>
          <w:lang w:val="ru-RU"/>
        </w:rPr>
        <w:t xml:space="preserve"> </w:t>
      </w:r>
      <w:r w:rsidR="001D5A4E">
        <w:rPr>
          <w:b/>
          <w:sz w:val="28"/>
          <w:szCs w:val="28"/>
          <w:lang w:val="ru-RU"/>
        </w:rPr>
        <w:t>4</w:t>
      </w:r>
      <w:r w:rsidR="006D6F37" w:rsidRPr="008865AB">
        <w:rPr>
          <w:b/>
          <w:bCs/>
          <w:iCs/>
          <w:sz w:val="28"/>
          <w:szCs w:val="28"/>
          <w:lang w:val="ru-RU"/>
        </w:rPr>
        <w:t xml:space="preserve">. </w:t>
      </w:r>
      <w:r w:rsidR="006D6F37" w:rsidRPr="008865AB">
        <w:rPr>
          <w:b/>
          <w:bCs/>
          <w:sz w:val="28"/>
          <w:szCs w:val="28"/>
          <w:lang w:val="ru-RU" w:eastAsia="ru-RU"/>
        </w:rPr>
        <w:t>Ограничение в распоряжении имуществом налогоплательщика (налогового агента)</w:t>
      </w:r>
    </w:p>
    <w:p w14:paraId="6F46C665" w14:textId="77777777" w:rsidR="006D6F37" w:rsidRPr="00C91031" w:rsidRDefault="006D6F37" w:rsidP="000B4D07">
      <w:pPr>
        <w:spacing w:after="0" w:line="240" w:lineRule="auto"/>
        <w:ind w:firstLine="709"/>
        <w:jc w:val="both"/>
        <w:rPr>
          <w:b/>
          <w:bCs/>
          <w:iCs/>
          <w:sz w:val="28"/>
          <w:szCs w:val="28"/>
          <w:lang w:val="ru-RU"/>
        </w:rPr>
      </w:pPr>
    </w:p>
    <w:p w14:paraId="0935F1BA" w14:textId="2378D9ED"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27. Ограничение в распоряжении имуществом налогоплательщика (налогового агента) производится</w:t>
      </w:r>
      <w:r w:rsidR="001F379C">
        <w:rPr>
          <w:sz w:val="28"/>
          <w:szCs w:val="28"/>
          <w:lang w:val="ru-RU" w:eastAsia="ru-RU"/>
        </w:rPr>
        <w:t xml:space="preserve"> </w:t>
      </w:r>
      <w:r w:rsidR="007C721C">
        <w:rPr>
          <w:sz w:val="28"/>
          <w:szCs w:val="28"/>
          <w:lang w:val="ru-RU" w:eastAsia="ru-RU"/>
        </w:rPr>
        <w:t>ОГД</w:t>
      </w:r>
      <w:r w:rsidR="001F379C">
        <w:rPr>
          <w:sz w:val="28"/>
          <w:szCs w:val="28"/>
          <w:lang w:val="ru-RU" w:eastAsia="ru-RU"/>
        </w:rPr>
        <w:t xml:space="preserve"> </w:t>
      </w:r>
      <w:r w:rsidRPr="00C91031">
        <w:rPr>
          <w:sz w:val="28"/>
          <w:szCs w:val="28"/>
          <w:lang w:val="ru-RU" w:eastAsia="ru-RU"/>
        </w:rPr>
        <w:t xml:space="preserve">на основании решения об ограничении в распоряжении имуществом налогоплательщика (налогового агента) </w:t>
      </w:r>
      <w:r w:rsidR="00611DE6" w:rsidRPr="00C91031">
        <w:rPr>
          <w:sz w:val="28"/>
          <w:szCs w:val="28"/>
          <w:lang w:val="ru-RU" w:eastAsia="ru-RU"/>
        </w:rPr>
        <w:t xml:space="preserve">по форме согласно приложению 5 к настоящему приказу </w:t>
      </w:r>
      <w:r w:rsidRPr="00C91031">
        <w:rPr>
          <w:sz w:val="28"/>
          <w:szCs w:val="28"/>
          <w:lang w:val="ru-RU" w:eastAsia="ru-RU"/>
        </w:rPr>
        <w:t>(далее – Решение), в случаях:</w:t>
      </w:r>
    </w:p>
    <w:p w14:paraId="758728BC" w14:textId="23FD5C14"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1) непогашения налогоплательщиком (налоговым агентом) налоговой задолженности в сумме, превышающей предельного р</w:t>
      </w:r>
      <w:r w:rsidR="00A6794D" w:rsidRPr="00C91031">
        <w:rPr>
          <w:sz w:val="28"/>
          <w:szCs w:val="28"/>
          <w:lang w:val="ru-RU" w:eastAsia="ru-RU"/>
        </w:rPr>
        <w:t>азмера налоговой задолженности</w:t>
      </w:r>
      <w:r w:rsidRPr="00C91031">
        <w:rPr>
          <w:sz w:val="28"/>
          <w:szCs w:val="28"/>
          <w:lang w:val="ru-RU" w:eastAsia="ru-RU"/>
        </w:rPr>
        <w:t xml:space="preserve">, по истечении </w:t>
      </w:r>
      <w:r w:rsidR="00A6794D" w:rsidRPr="00C91031">
        <w:rPr>
          <w:sz w:val="28"/>
          <w:szCs w:val="28"/>
          <w:lang w:val="ru-RU" w:eastAsia="ru-RU"/>
        </w:rPr>
        <w:t>10 (</w:t>
      </w:r>
      <w:r w:rsidRPr="00C91031">
        <w:rPr>
          <w:sz w:val="28"/>
          <w:szCs w:val="28"/>
          <w:lang w:val="ru-RU" w:eastAsia="ru-RU"/>
        </w:rPr>
        <w:t>десяти</w:t>
      </w:r>
      <w:r w:rsidR="00A6794D" w:rsidRPr="00C91031">
        <w:rPr>
          <w:sz w:val="28"/>
          <w:szCs w:val="28"/>
          <w:lang w:val="ru-RU" w:eastAsia="ru-RU"/>
        </w:rPr>
        <w:t>)</w:t>
      </w:r>
      <w:r w:rsidRPr="00C91031">
        <w:rPr>
          <w:sz w:val="28"/>
          <w:szCs w:val="28"/>
          <w:lang w:val="ru-RU" w:eastAsia="ru-RU"/>
        </w:rPr>
        <w:t xml:space="preserve"> рабочих дней, следующего за днем истечения срока исполнения Уведомления в пределах суммы налоговой задолженности;</w:t>
      </w:r>
    </w:p>
    <w:p w14:paraId="5D32AF07" w14:textId="02D7604F" w:rsidR="006D6F37" w:rsidRPr="00C91031" w:rsidRDefault="006D6F37" w:rsidP="007775DF">
      <w:pPr>
        <w:tabs>
          <w:tab w:val="left" w:pos="142"/>
        </w:tabs>
        <w:spacing w:after="0" w:line="240" w:lineRule="auto"/>
        <w:ind w:firstLine="709"/>
        <w:jc w:val="both"/>
        <w:rPr>
          <w:sz w:val="28"/>
          <w:szCs w:val="28"/>
          <w:lang w:val="ru-RU" w:eastAsia="ru-RU"/>
        </w:rPr>
      </w:pPr>
      <w:r w:rsidRPr="00C91031">
        <w:rPr>
          <w:sz w:val="28"/>
          <w:szCs w:val="28"/>
          <w:lang w:val="ru-RU" w:eastAsia="ru-RU"/>
        </w:rPr>
        <w:t xml:space="preserve">2) обжалования налогоплательщиком (налоговым агентом), за исключением участника горизонтального мониторинга, уведомления </w:t>
      </w:r>
      <w:r w:rsidR="007C721C">
        <w:rPr>
          <w:sz w:val="28"/>
          <w:szCs w:val="28"/>
          <w:lang w:val="ru-RU" w:eastAsia="ru-RU"/>
        </w:rPr>
        <w:br/>
      </w:r>
      <w:r w:rsidRPr="00C91031">
        <w:rPr>
          <w:sz w:val="28"/>
          <w:szCs w:val="28"/>
          <w:lang w:val="ru-RU" w:eastAsia="ru-RU"/>
        </w:rPr>
        <w:t>о результатах налоговой проверки – в пределах обжалуемой суммы, отраженной в уведомлении о результатах налоговой проверки.</w:t>
      </w:r>
    </w:p>
    <w:p w14:paraId="7C718DC2"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28. Не подлежат ограничению в распоряжении:</w:t>
      </w:r>
    </w:p>
    <w:p w14:paraId="2B585319"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объекты жизнеобеспечения;</w:t>
      </w:r>
    </w:p>
    <w:p w14:paraId="7678B73A"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электрическая, тепловая и иные виды энергии;</w:t>
      </w:r>
    </w:p>
    <w:p w14:paraId="101A2169"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продукты питания или сырье, срок хранения и (или) годности которых не превышает одного года.</w:t>
      </w:r>
    </w:p>
    <w:p w14:paraId="24C3EA80"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29. Ограниченное в распоряжении имущество налогоплательщика (налогового агента), переданное (полученное) в финансовый лизинг либо предоставленное в залог, до прекращения действия договора лизинга и (или) залога, не подлежит изъятию.</w:t>
      </w:r>
    </w:p>
    <w:p w14:paraId="0B07F79C" w14:textId="4FD0F91E"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30. Налогоплательщику (налоговому агенту) запрещается изменение условий договора (продление срока действия договора, </w:t>
      </w:r>
      <w:proofErr w:type="spellStart"/>
      <w:r w:rsidRPr="00C91031">
        <w:rPr>
          <w:sz w:val="28"/>
          <w:szCs w:val="28"/>
          <w:lang w:val="ru-RU" w:eastAsia="ru-RU"/>
        </w:rPr>
        <w:t>сублизинг</w:t>
      </w:r>
      <w:proofErr w:type="spellEnd"/>
      <w:r w:rsidRPr="00C91031">
        <w:rPr>
          <w:sz w:val="28"/>
          <w:szCs w:val="28"/>
          <w:lang w:val="ru-RU" w:eastAsia="ru-RU"/>
        </w:rPr>
        <w:t xml:space="preserve"> и (или) перезалог) со дня ограничения </w:t>
      </w:r>
      <w:r w:rsidR="006E07F9" w:rsidRPr="00C91031">
        <w:rPr>
          <w:sz w:val="28"/>
          <w:szCs w:val="28"/>
          <w:lang w:val="ru-RU" w:eastAsia="ru-RU"/>
        </w:rPr>
        <w:t>ОГД</w:t>
      </w:r>
      <w:r w:rsidRPr="00C91031">
        <w:rPr>
          <w:sz w:val="28"/>
          <w:szCs w:val="28"/>
          <w:lang w:val="ru-RU" w:eastAsia="ru-RU"/>
        </w:rPr>
        <w:t xml:space="preserve"> распоряжения имуществом и до его отмены.</w:t>
      </w:r>
    </w:p>
    <w:p w14:paraId="4BB2DD9C" w14:textId="77777777" w:rsidR="006D6F37" w:rsidRPr="00C91031" w:rsidRDefault="006D6F37" w:rsidP="000B4D07">
      <w:pPr>
        <w:spacing w:after="0" w:line="240" w:lineRule="auto"/>
        <w:ind w:firstLine="708"/>
        <w:jc w:val="both"/>
        <w:rPr>
          <w:sz w:val="28"/>
          <w:szCs w:val="28"/>
          <w:lang w:val="ru-RU" w:eastAsia="ru-RU"/>
        </w:rPr>
      </w:pPr>
      <w:r w:rsidRPr="00C91031">
        <w:rPr>
          <w:sz w:val="28"/>
          <w:szCs w:val="28"/>
          <w:lang w:val="ru-RU" w:eastAsia="ru-RU"/>
        </w:rPr>
        <w:t>Для целей настоящего пункта под объектами жизнеобеспечения понимаются сооружения, технологические установки и агрегаты организаций газоснабжения, энергоснабжения, теплоснабжения, водоснабжения и водоотведения, прекращение или приостановление эксплуатации, которых может привести к нарушению деятельности инженерной инфраструктуры населенных пунктов и территорий.</w:t>
      </w:r>
    </w:p>
    <w:p w14:paraId="27EC7D85" w14:textId="23694082"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31</w:t>
      </w:r>
      <w:r w:rsidR="00CD55A9" w:rsidRPr="00C91031">
        <w:rPr>
          <w:sz w:val="28"/>
          <w:szCs w:val="28"/>
          <w:lang w:val="ru-RU" w:eastAsia="ru-RU"/>
        </w:rPr>
        <w:t xml:space="preserve">. Решение принимается </w:t>
      </w:r>
      <w:r w:rsidR="006E07F9" w:rsidRPr="00C91031">
        <w:rPr>
          <w:sz w:val="28"/>
          <w:szCs w:val="28"/>
          <w:lang w:val="ru-RU" w:eastAsia="ru-RU"/>
        </w:rPr>
        <w:t>ОГД</w:t>
      </w:r>
      <w:r w:rsidR="00CD55A9" w:rsidRPr="00C91031">
        <w:rPr>
          <w:sz w:val="28"/>
          <w:szCs w:val="28"/>
          <w:lang w:val="ru-RU" w:eastAsia="ru-RU"/>
        </w:rPr>
        <w:t xml:space="preserve"> </w:t>
      </w:r>
      <w:r w:rsidRPr="00C91031">
        <w:rPr>
          <w:sz w:val="28"/>
          <w:szCs w:val="28"/>
          <w:lang w:val="ru-RU" w:eastAsia="ru-RU"/>
        </w:rPr>
        <w:t>на сумму:</w:t>
      </w:r>
    </w:p>
    <w:p w14:paraId="3698149C" w14:textId="1DE26DB1"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1) налоговой задолженности по данным, имеющимся в лицевом счете налогоплательщика (налогового агента) на дату вынесения такого решения, – в случае, указанном в подпункте 1) пункта </w:t>
      </w:r>
      <w:r w:rsidR="003E1AC6" w:rsidRPr="00C91031">
        <w:rPr>
          <w:sz w:val="28"/>
          <w:szCs w:val="28"/>
          <w:lang w:val="ru-RU" w:eastAsia="ru-RU"/>
        </w:rPr>
        <w:t>27</w:t>
      </w:r>
      <w:r w:rsidRPr="00C91031">
        <w:rPr>
          <w:sz w:val="28"/>
          <w:szCs w:val="28"/>
          <w:lang w:val="ru-RU" w:eastAsia="ru-RU"/>
        </w:rPr>
        <w:t xml:space="preserve"> настоящ</w:t>
      </w:r>
      <w:r w:rsidR="002D3F13" w:rsidRPr="00C91031">
        <w:rPr>
          <w:sz w:val="28"/>
          <w:szCs w:val="28"/>
          <w:lang w:val="ru-RU" w:eastAsia="ru-RU"/>
        </w:rPr>
        <w:t>их Правил</w:t>
      </w:r>
      <w:r w:rsidRPr="00C91031">
        <w:rPr>
          <w:sz w:val="28"/>
          <w:szCs w:val="28"/>
          <w:lang w:val="ru-RU" w:eastAsia="ru-RU"/>
        </w:rPr>
        <w:t>;</w:t>
      </w:r>
    </w:p>
    <w:p w14:paraId="035B6E7B" w14:textId="1296DADF"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2) налогов, платежей в бюджет и пени, обжалуемых налогоплательщиком (налоговым агентом) в порядке, определенном </w:t>
      </w:r>
      <w:r w:rsidRPr="00C91031">
        <w:rPr>
          <w:sz w:val="28"/>
          <w:szCs w:val="28"/>
          <w:lang w:val="ru-RU"/>
        </w:rPr>
        <w:t>главой 18</w:t>
      </w:r>
      <w:r w:rsidRPr="00C91031">
        <w:rPr>
          <w:lang w:val="ru-RU"/>
        </w:rPr>
        <w:t xml:space="preserve"> </w:t>
      </w:r>
      <w:r w:rsidRPr="00C91031">
        <w:rPr>
          <w:sz w:val="28"/>
          <w:szCs w:val="28"/>
          <w:lang w:val="ru-RU" w:eastAsia="ru-RU"/>
        </w:rPr>
        <w:t xml:space="preserve">Налогового кодекса, – в случае, указанном в подпункте 2) пункта </w:t>
      </w:r>
      <w:r w:rsidR="003E1AC6" w:rsidRPr="00C91031">
        <w:rPr>
          <w:sz w:val="28"/>
          <w:szCs w:val="28"/>
          <w:lang w:val="ru-RU" w:eastAsia="ru-RU"/>
        </w:rPr>
        <w:t>27</w:t>
      </w:r>
      <w:r w:rsidRPr="00C91031">
        <w:rPr>
          <w:sz w:val="28"/>
          <w:szCs w:val="28"/>
          <w:lang w:val="ru-RU" w:eastAsia="ru-RU"/>
        </w:rPr>
        <w:t xml:space="preserve"> </w:t>
      </w:r>
      <w:r w:rsidR="002D3F13" w:rsidRPr="00C91031">
        <w:rPr>
          <w:sz w:val="28"/>
          <w:szCs w:val="28"/>
          <w:lang w:val="ru-RU" w:eastAsia="ru-RU"/>
        </w:rPr>
        <w:t>настоящих Правил</w:t>
      </w:r>
      <w:r w:rsidRPr="00C91031">
        <w:rPr>
          <w:sz w:val="28"/>
          <w:szCs w:val="28"/>
          <w:lang w:val="ru-RU" w:eastAsia="ru-RU"/>
        </w:rPr>
        <w:t>.</w:t>
      </w:r>
    </w:p>
    <w:p w14:paraId="65AA14EF"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Решение вручается налогоплательщику (налоговому агенту) лично под роспись или иным способом, подтверждающим факт отправки и получения.</w:t>
      </w:r>
      <w:r w:rsidRPr="007775DF">
        <w:rPr>
          <w:sz w:val="28"/>
          <w:szCs w:val="28"/>
          <w:lang w:val="ru-RU" w:eastAsia="ru-RU"/>
        </w:rPr>
        <w:t> </w:t>
      </w:r>
    </w:p>
    <w:p w14:paraId="48F21421" w14:textId="29AF0C6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32. Не позднее </w:t>
      </w:r>
      <w:r w:rsidR="00845536" w:rsidRPr="00C91031">
        <w:rPr>
          <w:sz w:val="28"/>
          <w:szCs w:val="28"/>
          <w:lang w:val="ru-RU" w:eastAsia="ru-RU"/>
        </w:rPr>
        <w:t>5 (</w:t>
      </w:r>
      <w:r w:rsidRPr="00C91031">
        <w:rPr>
          <w:sz w:val="28"/>
          <w:szCs w:val="28"/>
          <w:lang w:val="ru-RU" w:eastAsia="ru-RU"/>
        </w:rPr>
        <w:t>пяти</w:t>
      </w:r>
      <w:r w:rsidR="00845536" w:rsidRPr="00C91031">
        <w:rPr>
          <w:sz w:val="28"/>
          <w:szCs w:val="28"/>
          <w:lang w:val="ru-RU" w:eastAsia="ru-RU"/>
        </w:rPr>
        <w:t>)</w:t>
      </w:r>
      <w:r w:rsidRPr="00C91031">
        <w:rPr>
          <w:sz w:val="28"/>
          <w:szCs w:val="28"/>
          <w:lang w:val="ru-RU" w:eastAsia="ru-RU"/>
        </w:rPr>
        <w:t xml:space="preserve"> рабочих дней, следующих за днем вручения налогоплательщику (налоговому агенту) Решения, </w:t>
      </w:r>
      <w:r w:rsidR="006E07F9" w:rsidRPr="00C91031">
        <w:rPr>
          <w:sz w:val="28"/>
          <w:szCs w:val="28"/>
          <w:lang w:val="ru-RU" w:eastAsia="ru-RU"/>
        </w:rPr>
        <w:t>ОГД</w:t>
      </w:r>
      <w:r w:rsidRPr="00C91031">
        <w:rPr>
          <w:sz w:val="28"/>
          <w:szCs w:val="28"/>
          <w:lang w:val="ru-RU" w:eastAsia="ru-RU"/>
        </w:rPr>
        <w:t xml:space="preserve"> направляет копию такого Решения в уполномоченные государственные органы для регистрации обременения прав на имущество, права на которое или сделки по которому подлежат государственной регистрации, либо имущества, подлежащего государственной регистрации.</w:t>
      </w:r>
    </w:p>
    <w:p w14:paraId="09FB00C5" w14:textId="4F4D78F2"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33. </w:t>
      </w:r>
      <w:r w:rsidRPr="009E5732">
        <w:rPr>
          <w:color w:val="000000" w:themeColor="text1"/>
          <w:sz w:val="28"/>
          <w:szCs w:val="28"/>
          <w:lang w:val="ru-RU" w:eastAsia="ru-RU"/>
        </w:rPr>
        <w:t xml:space="preserve">По истечении </w:t>
      </w:r>
      <w:r w:rsidR="00845536" w:rsidRPr="009E5732">
        <w:rPr>
          <w:color w:val="000000" w:themeColor="text1"/>
          <w:sz w:val="28"/>
          <w:szCs w:val="28"/>
          <w:lang w:val="ru-RU" w:eastAsia="ru-RU"/>
        </w:rPr>
        <w:t>5 (</w:t>
      </w:r>
      <w:r w:rsidRPr="009E5732">
        <w:rPr>
          <w:color w:val="000000" w:themeColor="text1"/>
          <w:sz w:val="28"/>
          <w:szCs w:val="28"/>
          <w:lang w:val="ru-RU" w:eastAsia="ru-RU"/>
        </w:rPr>
        <w:t>пяти</w:t>
      </w:r>
      <w:r w:rsidR="00845536" w:rsidRPr="009E5732">
        <w:rPr>
          <w:color w:val="000000" w:themeColor="text1"/>
          <w:sz w:val="28"/>
          <w:szCs w:val="28"/>
          <w:lang w:val="ru-RU" w:eastAsia="ru-RU"/>
        </w:rPr>
        <w:t>)</w:t>
      </w:r>
      <w:r w:rsidRPr="009E5732">
        <w:rPr>
          <w:color w:val="000000" w:themeColor="text1"/>
          <w:sz w:val="28"/>
          <w:szCs w:val="28"/>
          <w:lang w:val="ru-RU" w:eastAsia="ru-RU"/>
        </w:rPr>
        <w:t xml:space="preserve"> </w:t>
      </w:r>
      <w:r w:rsidRPr="00C91031">
        <w:rPr>
          <w:sz w:val="28"/>
          <w:szCs w:val="28"/>
          <w:lang w:val="ru-RU" w:eastAsia="ru-RU"/>
        </w:rPr>
        <w:t>рабочих дней, следующих за днем вручения налогоплательщику (налого</w:t>
      </w:r>
      <w:r w:rsidR="00845536" w:rsidRPr="00C91031">
        <w:rPr>
          <w:sz w:val="28"/>
          <w:szCs w:val="28"/>
          <w:lang w:val="ru-RU" w:eastAsia="ru-RU"/>
        </w:rPr>
        <w:t xml:space="preserve">вому агенту) решения, </w:t>
      </w:r>
      <w:r w:rsidR="006E07F9" w:rsidRPr="00C91031">
        <w:rPr>
          <w:sz w:val="28"/>
          <w:szCs w:val="28"/>
          <w:lang w:val="ru-RU" w:eastAsia="ru-RU"/>
        </w:rPr>
        <w:t>ОГД</w:t>
      </w:r>
      <w:r w:rsidR="00845536" w:rsidRPr="00C91031">
        <w:rPr>
          <w:sz w:val="28"/>
          <w:szCs w:val="28"/>
          <w:lang w:val="ru-RU" w:eastAsia="ru-RU"/>
        </w:rPr>
        <w:t xml:space="preserve"> </w:t>
      </w:r>
      <w:r w:rsidRPr="00C91031">
        <w:rPr>
          <w:sz w:val="28"/>
          <w:szCs w:val="28"/>
          <w:lang w:val="ru-RU" w:eastAsia="ru-RU"/>
        </w:rPr>
        <w:t xml:space="preserve">производится опись ограниченного в распоряжении имущества </w:t>
      </w:r>
      <w:r w:rsidR="002D3F13" w:rsidRPr="00C91031">
        <w:rPr>
          <w:sz w:val="28"/>
          <w:szCs w:val="28"/>
          <w:lang w:val="ru-RU" w:eastAsia="ru-RU"/>
        </w:rPr>
        <w:t xml:space="preserve">по форме согласно приложению 6 </w:t>
      </w:r>
      <w:r w:rsidR="00231B13">
        <w:rPr>
          <w:sz w:val="28"/>
          <w:szCs w:val="28"/>
          <w:lang w:val="ru-RU" w:eastAsia="ru-RU"/>
        </w:rPr>
        <w:br/>
      </w:r>
      <w:r w:rsidR="002D3F13" w:rsidRPr="00C91031">
        <w:rPr>
          <w:sz w:val="28"/>
          <w:szCs w:val="28"/>
          <w:lang w:val="ru-RU" w:eastAsia="ru-RU"/>
        </w:rPr>
        <w:t xml:space="preserve">к настоящему приказу </w:t>
      </w:r>
      <w:r w:rsidRPr="00C91031">
        <w:rPr>
          <w:sz w:val="28"/>
          <w:szCs w:val="28"/>
          <w:lang w:val="ru-RU" w:eastAsia="ru-RU"/>
        </w:rPr>
        <w:t>(далее – Опись) в присутствии налогоплательщика (налогового агента) путем составления акта описи.</w:t>
      </w:r>
    </w:p>
    <w:p w14:paraId="7D5943AE" w14:textId="2BB39585" w:rsidR="006D6F37" w:rsidRPr="00C91031" w:rsidRDefault="00231B13" w:rsidP="007775DF">
      <w:pPr>
        <w:tabs>
          <w:tab w:val="left" w:pos="142"/>
        </w:tabs>
        <w:spacing w:after="0" w:line="240" w:lineRule="auto"/>
        <w:ind w:firstLine="709"/>
        <w:jc w:val="both"/>
        <w:rPr>
          <w:sz w:val="28"/>
          <w:szCs w:val="28"/>
          <w:lang w:val="ru-RU" w:eastAsia="ru-RU"/>
        </w:rPr>
      </w:pPr>
      <w:r>
        <w:rPr>
          <w:sz w:val="28"/>
          <w:szCs w:val="28"/>
          <w:lang w:val="ru-RU" w:eastAsia="ru-RU"/>
        </w:rPr>
        <w:t xml:space="preserve">При </w:t>
      </w:r>
      <w:r w:rsidR="006D6F37" w:rsidRPr="00C91031">
        <w:rPr>
          <w:sz w:val="28"/>
          <w:szCs w:val="28"/>
          <w:lang w:val="ru-RU" w:eastAsia="ru-RU"/>
        </w:rPr>
        <w:t>отсутстви</w:t>
      </w:r>
      <w:r>
        <w:rPr>
          <w:sz w:val="28"/>
          <w:szCs w:val="28"/>
          <w:lang w:val="ru-RU" w:eastAsia="ru-RU"/>
        </w:rPr>
        <w:t>и</w:t>
      </w:r>
      <w:r w:rsidR="006D6F37" w:rsidRPr="00C91031">
        <w:rPr>
          <w:sz w:val="28"/>
          <w:szCs w:val="28"/>
          <w:lang w:val="ru-RU" w:eastAsia="ru-RU"/>
        </w:rPr>
        <w:t xml:space="preserve"> налогоплательщика (налогового агента) по месту нахождения, указанно</w:t>
      </w:r>
      <w:r>
        <w:rPr>
          <w:sz w:val="28"/>
          <w:szCs w:val="28"/>
          <w:lang w:val="ru-RU" w:eastAsia="ru-RU"/>
        </w:rPr>
        <w:t>го</w:t>
      </w:r>
      <w:r w:rsidR="006D6F37" w:rsidRPr="00C91031">
        <w:rPr>
          <w:sz w:val="28"/>
          <w:szCs w:val="28"/>
          <w:lang w:val="ru-RU" w:eastAsia="ru-RU"/>
        </w:rPr>
        <w:t xml:space="preserve"> в регистрационных данных, подтвержденн</w:t>
      </w:r>
      <w:r>
        <w:rPr>
          <w:sz w:val="28"/>
          <w:szCs w:val="28"/>
          <w:lang w:val="ru-RU" w:eastAsia="ru-RU"/>
        </w:rPr>
        <w:t>ых</w:t>
      </w:r>
      <w:r w:rsidR="006D6F37" w:rsidRPr="00C91031">
        <w:rPr>
          <w:sz w:val="28"/>
          <w:szCs w:val="28"/>
          <w:lang w:val="ru-RU" w:eastAsia="ru-RU"/>
        </w:rPr>
        <w:t xml:space="preserve"> актом налогового обследования, опись производится без участия налогоплательщика (налогового агента). </w:t>
      </w:r>
    </w:p>
    <w:p w14:paraId="64865A4D"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Описи, в первую очередь, подвергается принадлежащее налогоплательщику (налоговому агенту) имущество, права на которое или сделки по которому подлежат государственной регистрации, либо имущество, подлежащее государственной регистрации.</w:t>
      </w:r>
      <w:r w:rsidRPr="007775DF">
        <w:rPr>
          <w:sz w:val="28"/>
          <w:szCs w:val="28"/>
          <w:lang w:val="ru-RU" w:eastAsia="ru-RU"/>
        </w:rPr>
        <w:t> </w:t>
      </w:r>
    </w:p>
    <w:p w14:paraId="114331FD" w14:textId="2C7F5004" w:rsidR="006D6F37" w:rsidRPr="00C91031" w:rsidRDefault="006D6F37" w:rsidP="007775DF">
      <w:pPr>
        <w:spacing w:after="0" w:line="240" w:lineRule="auto"/>
        <w:ind w:firstLine="709"/>
        <w:jc w:val="both"/>
        <w:rPr>
          <w:sz w:val="28"/>
          <w:szCs w:val="28"/>
          <w:lang w:val="ru-RU" w:eastAsia="ru-RU"/>
        </w:rPr>
      </w:pPr>
      <w:r w:rsidRPr="008865AB">
        <w:rPr>
          <w:sz w:val="28"/>
          <w:szCs w:val="28"/>
          <w:lang w:val="ru-RU" w:eastAsia="ru-RU"/>
        </w:rPr>
        <w:t xml:space="preserve">34. В акте описи </w:t>
      </w:r>
      <w:r w:rsidR="002D3F13" w:rsidRPr="007775DF">
        <w:rPr>
          <w:sz w:val="28"/>
          <w:szCs w:val="28"/>
          <w:lang w:val="ru-RU" w:eastAsia="ru-RU"/>
        </w:rPr>
        <w:t xml:space="preserve">ограниченного в распоряжении имущества </w:t>
      </w:r>
      <w:r w:rsidR="002D3F13" w:rsidRPr="00C91031">
        <w:rPr>
          <w:sz w:val="28"/>
          <w:szCs w:val="28"/>
          <w:lang w:val="ru-RU" w:eastAsia="ru-RU"/>
        </w:rPr>
        <w:t xml:space="preserve">по форме </w:t>
      </w:r>
      <w:r w:rsidR="0062476E" w:rsidRPr="00C91031">
        <w:rPr>
          <w:sz w:val="28"/>
          <w:szCs w:val="28"/>
          <w:lang w:val="ru-RU" w:eastAsia="ru-RU"/>
        </w:rPr>
        <w:t xml:space="preserve">согласно </w:t>
      </w:r>
      <w:r w:rsidR="0062476E" w:rsidRPr="00733471">
        <w:rPr>
          <w:sz w:val="28"/>
          <w:szCs w:val="28"/>
          <w:lang w:val="ru-RU" w:eastAsia="ru-RU"/>
        </w:rPr>
        <w:t>приложению 6 к настоящему</w:t>
      </w:r>
      <w:r w:rsidR="0062476E" w:rsidRPr="00C91031">
        <w:rPr>
          <w:sz w:val="28"/>
          <w:szCs w:val="28"/>
          <w:lang w:val="ru-RU" w:eastAsia="ru-RU"/>
        </w:rPr>
        <w:t xml:space="preserve"> приказу</w:t>
      </w:r>
      <w:r w:rsidR="0015252F">
        <w:rPr>
          <w:sz w:val="28"/>
          <w:szCs w:val="28"/>
          <w:lang w:val="ru-RU" w:eastAsia="ru-RU"/>
        </w:rPr>
        <w:t xml:space="preserve"> </w:t>
      </w:r>
      <w:r w:rsidR="002D3F13" w:rsidRPr="00C91031">
        <w:rPr>
          <w:sz w:val="28"/>
          <w:szCs w:val="28"/>
          <w:lang w:val="ru-RU" w:eastAsia="ru-RU"/>
        </w:rPr>
        <w:t xml:space="preserve">(далее – акт описи) </w:t>
      </w:r>
      <w:r w:rsidRPr="00C91031">
        <w:rPr>
          <w:sz w:val="28"/>
          <w:szCs w:val="28"/>
          <w:lang w:val="ru-RU" w:eastAsia="ru-RU"/>
        </w:rPr>
        <w:t>указывается балансовая стоимость имущества, определяемая на основании данных бухгалтерского учета налогоплательщика (налогового агента), или рыночной стоимости, определенной в отчете об оценке, проведенной в соответствии с законодательством Республики Казахстан об оценочной деятельности.</w:t>
      </w:r>
    </w:p>
    <w:p w14:paraId="59E16D9B" w14:textId="2E4CC944"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Акт описи составляется в </w:t>
      </w:r>
      <w:r w:rsidR="000634E2" w:rsidRPr="00C91031">
        <w:rPr>
          <w:sz w:val="28"/>
          <w:szCs w:val="28"/>
          <w:lang w:val="ru-RU" w:eastAsia="ru-RU"/>
        </w:rPr>
        <w:t>2 (</w:t>
      </w:r>
      <w:r w:rsidRPr="00C91031">
        <w:rPr>
          <w:sz w:val="28"/>
          <w:szCs w:val="28"/>
          <w:lang w:val="ru-RU" w:eastAsia="ru-RU"/>
        </w:rPr>
        <w:t>двух</w:t>
      </w:r>
      <w:r w:rsidR="000634E2" w:rsidRPr="00C91031">
        <w:rPr>
          <w:sz w:val="28"/>
          <w:szCs w:val="28"/>
          <w:lang w:val="ru-RU" w:eastAsia="ru-RU"/>
        </w:rPr>
        <w:t>)</w:t>
      </w:r>
      <w:r w:rsidRPr="00C91031">
        <w:rPr>
          <w:sz w:val="28"/>
          <w:szCs w:val="28"/>
          <w:lang w:val="ru-RU" w:eastAsia="ru-RU"/>
        </w:rPr>
        <w:t xml:space="preserve"> экземплярах и подписывается лицом, его составившим, а также налогоплательщиком (налоговым агентом) (при наличии) и (или) его должностным лицом.</w:t>
      </w:r>
    </w:p>
    <w:p w14:paraId="3836C414"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К акту описи прилагаются:</w:t>
      </w:r>
    </w:p>
    <w:p w14:paraId="280CF4E8"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1) копии документа, подтверждающего балансовую стоимость имущества или отчета об оценке;</w:t>
      </w:r>
    </w:p>
    <w:p w14:paraId="141C2041"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2) копии документов, подтверждающих право собственности и (или) его хозяйственного ведения. </w:t>
      </w:r>
    </w:p>
    <w:p w14:paraId="160E2B64" w14:textId="5F75ADC1"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При отсутствии оригиналов или нотариально засвидетельствованных копии указанных документов должностным лицом </w:t>
      </w:r>
      <w:r w:rsidR="00506988" w:rsidRPr="00C91031">
        <w:rPr>
          <w:sz w:val="28"/>
          <w:szCs w:val="28"/>
          <w:lang w:val="ru-RU" w:eastAsia="ru-RU"/>
        </w:rPr>
        <w:t>ОГД</w:t>
      </w:r>
      <w:r w:rsidRPr="00C91031">
        <w:rPr>
          <w:sz w:val="28"/>
          <w:szCs w:val="28"/>
          <w:lang w:val="ru-RU" w:eastAsia="ru-RU"/>
        </w:rPr>
        <w:t xml:space="preserve"> используются сведения государственных органов, о</w:t>
      </w:r>
      <w:r w:rsidRPr="00C91031">
        <w:rPr>
          <w:sz w:val="28"/>
          <w:szCs w:val="28"/>
          <w:shd w:val="clear" w:color="auto" w:fill="FFFFFF"/>
          <w:lang w:val="ru-RU" w:eastAsia="ru-RU"/>
        </w:rPr>
        <w:t>существляющих учет и (или) регистрацию объектов налогообложения и объектов, связанных с налогообложением</w:t>
      </w:r>
      <w:r w:rsidRPr="00C91031">
        <w:rPr>
          <w:sz w:val="28"/>
          <w:szCs w:val="28"/>
          <w:lang w:val="ru-RU" w:eastAsia="ru-RU"/>
        </w:rPr>
        <w:t>.</w:t>
      </w:r>
    </w:p>
    <w:p w14:paraId="38A363A2" w14:textId="7F2DAEF6" w:rsidR="006D6F37" w:rsidRDefault="006D6F37" w:rsidP="007775DF">
      <w:pPr>
        <w:spacing w:after="0" w:line="240" w:lineRule="auto"/>
        <w:ind w:firstLine="709"/>
        <w:jc w:val="both"/>
        <w:rPr>
          <w:sz w:val="28"/>
          <w:szCs w:val="28"/>
          <w:lang w:val="ru-RU" w:eastAsia="ru-RU"/>
        </w:rPr>
      </w:pPr>
      <w:r w:rsidRPr="007D65C9">
        <w:rPr>
          <w:sz w:val="28"/>
          <w:szCs w:val="28"/>
          <w:lang w:val="ru-RU" w:eastAsia="ru-RU"/>
        </w:rPr>
        <w:t xml:space="preserve">Сохранность ограниченного в распоряжении имущества в неизменном состоянии, за исключением изменений в соответствии с законодательством Республики Казахстан вследствие естественного износа и (или) естественной убыли при нормальных условиях хранения до снятия ограничения обеспечивается налогоплательщиком (налоговым агентом). </w:t>
      </w:r>
    </w:p>
    <w:p w14:paraId="386F277A" w14:textId="402C0C8B" w:rsidR="008B4F34" w:rsidRPr="007D65C9" w:rsidRDefault="008B4F34" w:rsidP="007775DF">
      <w:pPr>
        <w:spacing w:after="0" w:line="240" w:lineRule="auto"/>
        <w:ind w:firstLine="709"/>
        <w:jc w:val="both"/>
        <w:rPr>
          <w:strike/>
          <w:sz w:val="28"/>
          <w:szCs w:val="28"/>
          <w:lang w:val="ru-RU" w:eastAsia="ru-RU"/>
        </w:rPr>
      </w:pPr>
      <w:r w:rsidRPr="007D65C9">
        <w:rPr>
          <w:sz w:val="28"/>
          <w:szCs w:val="28"/>
          <w:lang w:val="ru-RU"/>
        </w:rPr>
        <w:t>При этом налогоплательщик (налоговый агент) несет ответственность за незаконные действия в отношении указанного имущества в соответствии с законами Республики Казахстан.</w:t>
      </w:r>
    </w:p>
    <w:p w14:paraId="6F32228D" w14:textId="4B24E568" w:rsidR="006D6F37" w:rsidRPr="00C91031" w:rsidRDefault="006D6F37" w:rsidP="007775DF">
      <w:pPr>
        <w:spacing w:after="0" w:line="240" w:lineRule="auto"/>
        <w:ind w:firstLine="709"/>
        <w:jc w:val="both"/>
        <w:rPr>
          <w:sz w:val="28"/>
          <w:szCs w:val="28"/>
          <w:lang w:val="ru-RU" w:eastAsia="ru-RU"/>
        </w:rPr>
      </w:pPr>
      <w:r w:rsidRPr="007D65C9">
        <w:rPr>
          <w:sz w:val="28"/>
          <w:szCs w:val="28"/>
          <w:lang w:val="ru-RU" w:eastAsia="ru-RU"/>
        </w:rPr>
        <w:t xml:space="preserve">При непогашении налоговой задолженности и не реализации ограниченного в распоряжении имущества после проведения </w:t>
      </w:r>
      <w:r w:rsidR="00A246CF" w:rsidRPr="007D65C9">
        <w:rPr>
          <w:sz w:val="28"/>
          <w:szCs w:val="28"/>
          <w:lang w:val="ru-RU" w:eastAsia="ru-RU"/>
        </w:rPr>
        <w:t>2 (</w:t>
      </w:r>
      <w:r w:rsidRPr="007D65C9">
        <w:rPr>
          <w:sz w:val="28"/>
          <w:szCs w:val="28"/>
          <w:lang w:val="ru-RU" w:eastAsia="ru-RU"/>
        </w:rPr>
        <w:t>двух</w:t>
      </w:r>
      <w:r w:rsidR="00A246CF" w:rsidRPr="007D65C9">
        <w:rPr>
          <w:sz w:val="28"/>
          <w:szCs w:val="28"/>
          <w:lang w:val="ru-RU" w:eastAsia="ru-RU"/>
        </w:rPr>
        <w:t>)</w:t>
      </w:r>
      <w:r w:rsidRPr="007D65C9">
        <w:rPr>
          <w:sz w:val="28"/>
          <w:szCs w:val="28"/>
          <w:lang w:val="ru-RU" w:eastAsia="ru-RU"/>
        </w:rPr>
        <w:t xml:space="preserve"> аукционов </w:t>
      </w:r>
      <w:r w:rsidR="007F0E66" w:rsidRPr="007D65C9">
        <w:rPr>
          <w:sz w:val="28"/>
          <w:szCs w:val="28"/>
          <w:lang w:val="ru-RU" w:eastAsia="ru-RU"/>
        </w:rPr>
        <w:t>ОГД</w:t>
      </w:r>
      <w:r w:rsidRPr="007D65C9">
        <w:rPr>
          <w:sz w:val="28"/>
          <w:szCs w:val="28"/>
          <w:lang w:val="ru-RU" w:eastAsia="ru-RU"/>
        </w:rPr>
        <w:t xml:space="preserve"> вправе подвергнуть </w:t>
      </w:r>
      <w:r w:rsidRPr="00C91031">
        <w:rPr>
          <w:sz w:val="28"/>
          <w:szCs w:val="28"/>
          <w:lang w:val="ru-RU" w:eastAsia="ru-RU"/>
        </w:rPr>
        <w:t>описи другое имущество налогоплательщика (налогового агента) (при наличии) путем составления нового акта описи с учетом имеющихся в лицевом сче</w:t>
      </w:r>
      <w:r w:rsidRPr="008865AB">
        <w:rPr>
          <w:sz w:val="28"/>
          <w:szCs w:val="28"/>
          <w:lang w:val="ru-RU" w:eastAsia="ru-RU"/>
        </w:rPr>
        <w:t>те налогоплательщика (налогового агента) данных о сумме налоговой задолженности на дату составления такого акта.</w:t>
      </w:r>
    </w:p>
    <w:p w14:paraId="71648038" w14:textId="573BED2F"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При этом первоначальный акт описи подлежит отмене решением об отмене ограничения в распоряжении имуществом </w:t>
      </w:r>
      <w:r w:rsidR="006E32BF" w:rsidRPr="00C91031">
        <w:rPr>
          <w:sz w:val="28"/>
          <w:szCs w:val="28"/>
          <w:lang w:val="ru-RU" w:eastAsia="ru-RU"/>
        </w:rPr>
        <w:t xml:space="preserve">по форме согласно приложению 7 </w:t>
      </w:r>
      <w:r w:rsidR="00231B13">
        <w:rPr>
          <w:sz w:val="28"/>
          <w:szCs w:val="28"/>
          <w:lang w:val="ru-RU" w:eastAsia="ru-RU"/>
        </w:rPr>
        <w:br/>
      </w:r>
      <w:r w:rsidR="006E32BF" w:rsidRPr="00C91031">
        <w:rPr>
          <w:sz w:val="28"/>
          <w:szCs w:val="28"/>
          <w:lang w:val="ru-RU" w:eastAsia="ru-RU"/>
        </w:rPr>
        <w:t xml:space="preserve">к настоящему приказу </w:t>
      </w:r>
      <w:r w:rsidRPr="00C91031">
        <w:rPr>
          <w:sz w:val="28"/>
          <w:szCs w:val="28"/>
          <w:lang w:val="ru-RU" w:eastAsia="ru-RU"/>
        </w:rPr>
        <w:t>(далее – Решение об отмене).</w:t>
      </w:r>
    </w:p>
    <w:p w14:paraId="3797CE12" w14:textId="6181A55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3</w:t>
      </w:r>
      <w:r w:rsidR="00B22B74">
        <w:rPr>
          <w:sz w:val="28"/>
          <w:szCs w:val="28"/>
          <w:lang w:val="ru-RU" w:eastAsia="ru-RU"/>
        </w:rPr>
        <w:t>5</w:t>
      </w:r>
      <w:r w:rsidRPr="00C91031">
        <w:rPr>
          <w:sz w:val="28"/>
          <w:szCs w:val="28"/>
          <w:lang w:val="ru-RU" w:eastAsia="ru-RU"/>
        </w:rPr>
        <w:t xml:space="preserve">. </w:t>
      </w:r>
      <w:r w:rsidR="00521311" w:rsidRPr="00C91031">
        <w:rPr>
          <w:sz w:val="28"/>
          <w:szCs w:val="28"/>
          <w:lang w:val="ru-RU" w:eastAsia="ru-RU"/>
        </w:rPr>
        <w:t>ОГД</w:t>
      </w:r>
      <w:r w:rsidRPr="00C91031">
        <w:rPr>
          <w:sz w:val="28"/>
          <w:szCs w:val="28"/>
          <w:lang w:val="ru-RU" w:eastAsia="ru-RU"/>
        </w:rPr>
        <w:t xml:space="preserve"> отменяет Решение и составленный на основании такого Решения акт описи Решением об отмене, в течение </w:t>
      </w:r>
      <w:r w:rsidR="008B4F34">
        <w:rPr>
          <w:sz w:val="28"/>
          <w:szCs w:val="28"/>
          <w:lang w:val="ru-RU" w:eastAsia="ru-RU"/>
        </w:rPr>
        <w:t>1 (</w:t>
      </w:r>
      <w:r w:rsidRPr="00C91031">
        <w:rPr>
          <w:sz w:val="28"/>
          <w:szCs w:val="28"/>
          <w:lang w:val="ru-RU" w:eastAsia="ru-RU"/>
        </w:rPr>
        <w:t>одного</w:t>
      </w:r>
      <w:r w:rsidR="008B4F34">
        <w:rPr>
          <w:sz w:val="28"/>
          <w:szCs w:val="28"/>
          <w:lang w:val="ru-RU" w:eastAsia="ru-RU"/>
        </w:rPr>
        <w:t>)</w:t>
      </w:r>
      <w:r w:rsidRPr="00C91031">
        <w:rPr>
          <w:sz w:val="28"/>
          <w:szCs w:val="28"/>
          <w:lang w:val="ru-RU" w:eastAsia="ru-RU"/>
        </w:rPr>
        <w:t xml:space="preserve"> рабочего дня, следующего за днем наступления следующих случаев:</w:t>
      </w:r>
    </w:p>
    <w:p w14:paraId="55C94767"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1) погашения налогоплательщиком (налоговым агентом) сумм налоговой задолженности путем уплаты;</w:t>
      </w:r>
    </w:p>
    <w:p w14:paraId="25C52378"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2) отмены уведомления о результатах налоговой проверки решением уполномоченного органа или вступившим в законную силу судебным актом полностью;</w:t>
      </w:r>
    </w:p>
    <w:p w14:paraId="16EE7F66"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3) </w:t>
      </w:r>
      <w:r w:rsidRPr="00C91031">
        <w:rPr>
          <w:sz w:val="28"/>
          <w:szCs w:val="28"/>
          <w:lang w:val="ru-RU"/>
        </w:rPr>
        <w:t>обращения регистрирующего органа для государственной регистрации имущества, обращенного (поступившего) в</w:t>
      </w:r>
      <w:r w:rsidRPr="00C91031">
        <w:rPr>
          <w:sz w:val="28"/>
          <w:szCs w:val="28"/>
          <w:lang w:val="ru-RU" w:eastAsia="ru-RU"/>
        </w:rPr>
        <w:t xml:space="preserve"> собственность государства;</w:t>
      </w:r>
    </w:p>
    <w:p w14:paraId="569A267F"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4) принятия решения уполномоченным органом по управлению государственным имуществом о приеме в государственную собственность.</w:t>
      </w:r>
    </w:p>
    <w:p w14:paraId="72C3CA0C" w14:textId="45B0DD49" w:rsidR="006D6F37" w:rsidRPr="00C91031" w:rsidRDefault="006D6F37" w:rsidP="000B4D07">
      <w:pPr>
        <w:pStyle w:val="af2"/>
        <w:ind w:firstLine="709"/>
        <w:jc w:val="both"/>
        <w:rPr>
          <w:rFonts w:ascii="Times New Roman" w:eastAsia="Times New Roman" w:hAnsi="Times New Roman"/>
          <w:sz w:val="28"/>
          <w:szCs w:val="28"/>
          <w:lang w:val="ru-RU"/>
        </w:rPr>
      </w:pPr>
      <w:r w:rsidRPr="00C91031">
        <w:rPr>
          <w:rFonts w:ascii="Times New Roman" w:eastAsia="Times New Roman" w:hAnsi="Times New Roman"/>
          <w:sz w:val="28"/>
          <w:szCs w:val="28"/>
          <w:lang w:val="ru-RU"/>
        </w:rPr>
        <w:t>3</w:t>
      </w:r>
      <w:r w:rsidR="00B22B74">
        <w:rPr>
          <w:rFonts w:ascii="Times New Roman" w:eastAsia="Times New Roman" w:hAnsi="Times New Roman"/>
          <w:sz w:val="28"/>
          <w:szCs w:val="28"/>
          <w:lang w:val="ru-RU"/>
        </w:rPr>
        <w:t>6</w:t>
      </w:r>
      <w:r w:rsidR="00A246CF" w:rsidRPr="00C91031">
        <w:rPr>
          <w:rFonts w:ascii="Times New Roman" w:eastAsia="Times New Roman" w:hAnsi="Times New Roman"/>
          <w:sz w:val="28"/>
          <w:szCs w:val="28"/>
          <w:lang w:val="ru-RU"/>
        </w:rPr>
        <w:t>. ОГД</w:t>
      </w:r>
      <w:r w:rsidRPr="00C91031">
        <w:rPr>
          <w:rFonts w:ascii="Times New Roman" w:eastAsia="Times New Roman" w:hAnsi="Times New Roman"/>
          <w:sz w:val="28"/>
          <w:szCs w:val="28"/>
          <w:lang w:val="ru-RU"/>
        </w:rPr>
        <w:t xml:space="preserve"> направляет сообщение в уполномоченные государственные органы для прекращения обременения прав на имущество:</w:t>
      </w:r>
    </w:p>
    <w:p w14:paraId="5C2B2E7C" w14:textId="4F7F62A7" w:rsidR="006D6F37" w:rsidRPr="00C91031" w:rsidRDefault="006D6F37" w:rsidP="00C91031">
      <w:pPr>
        <w:pStyle w:val="af2"/>
        <w:ind w:firstLine="709"/>
        <w:jc w:val="both"/>
        <w:rPr>
          <w:rFonts w:ascii="Times New Roman" w:eastAsia="Times New Roman" w:hAnsi="Times New Roman"/>
          <w:sz w:val="28"/>
          <w:szCs w:val="28"/>
          <w:lang w:val="ru-RU"/>
        </w:rPr>
      </w:pPr>
      <w:r w:rsidRPr="00C91031">
        <w:rPr>
          <w:rFonts w:ascii="Times New Roman" w:eastAsia="Times New Roman" w:hAnsi="Times New Roman"/>
          <w:sz w:val="28"/>
          <w:szCs w:val="28"/>
          <w:lang w:val="ru-RU"/>
        </w:rPr>
        <w:t xml:space="preserve">1) не указанное в акте описи, – не позднее </w:t>
      </w:r>
      <w:r w:rsidR="00A246CF" w:rsidRPr="00C91031">
        <w:rPr>
          <w:rFonts w:ascii="Times New Roman" w:eastAsia="Times New Roman" w:hAnsi="Times New Roman"/>
          <w:sz w:val="28"/>
          <w:szCs w:val="28"/>
          <w:lang w:val="ru-RU"/>
        </w:rPr>
        <w:t>5 (</w:t>
      </w:r>
      <w:r w:rsidRPr="00C91031">
        <w:rPr>
          <w:rFonts w:ascii="Times New Roman" w:eastAsia="Times New Roman" w:hAnsi="Times New Roman"/>
          <w:sz w:val="28"/>
          <w:szCs w:val="28"/>
          <w:lang w:val="ru-RU"/>
        </w:rPr>
        <w:t>пяти</w:t>
      </w:r>
      <w:r w:rsidR="00A246CF" w:rsidRPr="00C91031">
        <w:rPr>
          <w:rFonts w:ascii="Times New Roman" w:eastAsia="Times New Roman" w:hAnsi="Times New Roman"/>
          <w:sz w:val="28"/>
          <w:szCs w:val="28"/>
          <w:lang w:val="ru-RU"/>
        </w:rPr>
        <w:t>)</w:t>
      </w:r>
      <w:r w:rsidRPr="00C91031">
        <w:rPr>
          <w:rFonts w:ascii="Times New Roman" w:eastAsia="Times New Roman" w:hAnsi="Times New Roman"/>
          <w:sz w:val="28"/>
          <w:szCs w:val="28"/>
          <w:lang w:val="ru-RU"/>
        </w:rPr>
        <w:t xml:space="preserve"> рабочих дней со дня составления акта описи имущества с приложением копии такого акта;</w:t>
      </w:r>
    </w:p>
    <w:p w14:paraId="7FA33C43" w14:textId="2D261BD4" w:rsidR="006D6F37" w:rsidRPr="00C91031" w:rsidRDefault="006D6F37">
      <w:pPr>
        <w:pStyle w:val="af2"/>
        <w:ind w:firstLine="709"/>
        <w:jc w:val="both"/>
        <w:rPr>
          <w:rFonts w:ascii="Times New Roman" w:eastAsia="Times New Roman" w:hAnsi="Times New Roman"/>
          <w:sz w:val="28"/>
          <w:szCs w:val="28"/>
          <w:lang w:val="ru-RU"/>
        </w:rPr>
      </w:pPr>
      <w:r w:rsidRPr="00C91031">
        <w:rPr>
          <w:rFonts w:ascii="Times New Roman" w:eastAsia="Times New Roman" w:hAnsi="Times New Roman"/>
          <w:sz w:val="28"/>
          <w:szCs w:val="28"/>
          <w:lang w:val="ru-RU"/>
        </w:rPr>
        <w:t>2) решение, которым отменено в случаях, предусмотренных пунктом 3</w:t>
      </w:r>
      <w:r w:rsidR="00B82E02">
        <w:rPr>
          <w:rFonts w:ascii="Times New Roman" w:eastAsia="Times New Roman" w:hAnsi="Times New Roman"/>
          <w:sz w:val="28"/>
          <w:szCs w:val="28"/>
          <w:lang w:val="ru-RU"/>
        </w:rPr>
        <w:t>5</w:t>
      </w:r>
      <w:r w:rsidRPr="00C91031">
        <w:rPr>
          <w:rFonts w:ascii="Times New Roman" w:eastAsia="Times New Roman" w:hAnsi="Times New Roman"/>
          <w:sz w:val="28"/>
          <w:szCs w:val="28"/>
          <w:lang w:val="ru-RU"/>
        </w:rPr>
        <w:t xml:space="preserve"> </w:t>
      </w:r>
      <w:r w:rsidR="00B862EC" w:rsidRPr="007775DF">
        <w:rPr>
          <w:rFonts w:ascii="Times New Roman" w:hAnsi="Times New Roman"/>
          <w:sz w:val="28"/>
          <w:szCs w:val="28"/>
          <w:lang w:val="ru-RU" w:eastAsia="ru-RU"/>
        </w:rPr>
        <w:t>настоящих Правил</w:t>
      </w:r>
      <w:r w:rsidRPr="00916290">
        <w:rPr>
          <w:rFonts w:ascii="Times New Roman" w:eastAsia="Times New Roman" w:hAnsi="Times New Roman"/>
          <w:sz w:val="28"/>
          <w:szCs w:val="28"/>
          <w:lang w:val="ru-RU"/>
        </w:rPr>
        <w:t>,</w:t>
      </w:r>
      <w:r w:rsidRPr="00C91031">
        <w:rPr>
          <w:rFonts w:ascii="Times New Roman" w:eastAsia="Times New Roman" w:hAnsi="Times New Roman"/>
          <w:sz w:val="28"/>
          <w:szCs w:val="28"/>
          <w:lang w:val="ru-RU"/>
        </w:rPr>
        <w:t xml:space="preserve"> – не позднее </w:t>
      </w:r>
      <w:r w:rsidR="00A246CF" w:rsidRPr="00C91031">
        <w:rPr>
          <w:rFonts w:ascii="Times New Roman" w:eastAsia="Times New Roman" w:hAnsi="Times New Roman"/>
          <w:sz w:val="28"/>
          <w:szCs w:val="28"/>
          <w:lang w:val="ru-RU"/>
        </w:rPr>
        <w:t>5 (</w:t>
      </w:r>
      <w:r w:rsidRPr="00C91031">
        <w:rPr>
          <w:rFonts w:ascii="Times New Roman" w:eastAsia="Times New Roman" w:hAnsi="Times New Roman"/>
          <w:sz w:val="28"/>
          <w:szCs w:val="28"/>
          <w:lang w:val="ru-RU"/>
        </w:rPr>
        <w:t>пяти</w:t>
      </w:r>
      <w:r w:rsidR="00A246CF" w:rsidRPr="00C91031">
        <w:rPr>
          <w:rFonts w:ascii="Times New Roman" w:eastAsia="Times New Roman" w:hAnsi="Times New Roman"/>
          <w:sz w:val="28"/>
          <w:szCs w:val="28"/>
          <w:lang w:val="ru-RU"/>
        </w:rPr>
        <w:t>) рабочих дней со дня принятия Р</w:t>
      </w:r>
      <w:r w:rsidRPr="00C91031">
        <w:rPr>
          <w:rFonts w:ascii="Times New Roman" w:eastAsia="Times New Roman" w:hAnsi="Times New Roman"/>
          <w:sz w:val="28"/>
          <w:szCs w:val="28"/>
          <w:lang w:val="ru-RU"/>
        </w:rPr>
        <w:t>еш</w:t>
      </w:r>
      <w:r w:rsidR="00A246CF" w:rsidRPr="00C91031">
        <w:rPr>
          <w:rFonts w:ascii="Times New Roman" w:eastAsia="Times New Roman" w:hAnsi="Times New Roman"/>
          <w:sz w:val="28"/>
          <w:szCs w:val="28"/>
          <w:lang w:val="ru-RU"/>
        </w:rPr>
        <w:t xml:space="preserve">ения об отмене </w:t>
      </w:r>
      <w:r w:rsidRPr="00C91031">
        <w:rPr>
          <w:rFonts w:ascii="Times New Roman" w:eastAsia="Times New Roman" w:hAnsi="Times New Roman"/>
          <w:sz w:val="28"/>
          <w:szCs w:val="28"/>
          <w:lang w:val="ru-RU"/>
        </w:rPr>
        <w:t>с приложением копии такого решения;</w:t>
      </w:r>
    </w:p>
    <w:p w14:paraId="344BC1CA" w14:textId="586B387A" w:rsidR="006D6F37" w:rsidRPr="00C91031" w:rsidRDefault="006D6F37">
      <w:pPr>
        <w:pStyle w:val="af2"/>
        <w:ind w:firstLine="708"/>
        <w:jc w:val="both"/>
        <w:rPr>
          <w:rFonts w:ascii="Times New Roman" w:eastAsia="Times New Roman" w:hAnsi="Times New Roman"/>
          <w:sz w:val="28"/>
          <w:szCs w:val="28"/>
          <w:lang w:val="ru-RU"/>
        </w:rPr>
      </w:pPr>
      <w:r w:rsidRPr="00C91031">
        <w:rPr>
          <w:rFonts w:ascii="Times New Roman" w:eastAsia="Times New Roman" w:hAnsi="Times New Roman"/>
          <w:sz w:val="28"/>
          <w:szCs w:val="28"/>
          <w:lang w:val="ru-RU"/>
        </w:rPr>
        <w:t xml:space="preserve">3) реализованное уполномоченным юридическим лицом, в том числе в счет задолженности по таможенным платежам, налогам и пеням, – не позднее </w:t>
      </w:r>
      <w:r w:rsidR="00A246CF" w:rsidRPr="00C91031">
        <w:rPr>
          <w:rFonts w:ascii="Times New Roman" w:eastAsia="Times New Roman" w:hAnsi="Times New Roman"/>
          <w:sz w:val="28"/>
          <w:szCs w:val="28"/>
          <w:lang w:val="ru-RU"/>
        </w:rPr>
        <w:t>5 (</w:t>
      </w:r>
      <w:r w:rsidRPr="00C91031">
        <w:rPr>
          <w:rFonts w:ascii="Times New Roman" w:eastAsia="Times New Roman" w:hAnsi="Times New Roman"/>
          <w:sz w:val="28"/>
          <w:szCs w:val="28"/>
          <w:lang w:val="ru-RU"/>
        </w:rPr>
        <w:t>пяти</w:t>
      </w:r>
      <w:r w:rsidR="00A246CF" w:rsidRPr="00C91031">
        <w:rPr>
          <w:rFonts w:ascii="Times New Roman" w:eastAsia="Times New Roman" w:hAnsi="Times New Roman"/>
          <w:sz w:val="28"/>
          <w:szCs w:val="28"/>
          <w:lang w:val="ru-RU"/>
        </w:rPr>
        <w:t>)</w:t>
      </w:r>
      <w:r w:rsidRPr="00C91031">
        <w:rPr>
          <w:rFonts w:ascii="Times New Roman" w:eastAsia="Times New Roman" w:hAnsi="Times New Roman"/>
          <w:sz w:val="28"/>
          <w:szCs w:val="28"/>
          <w:lang w:val="ru-RU"/>
        </w:rPr>
        <w:t xml:space="preserve"> рабочих дней со дня подписания договора купли-продажи имущества с приложением копии такого договора.</w:t>
      </w:r>
    </w:p>
    <w:p w14:paraId="59562824" w14:textId="2DB1F8F2" w:rsidR="006D6F37" w:rsidRPr="00C91031" w:rsidRDefault="006D6F37">
      <w:pPr>
        <w:pStyle w:val="af2"/>
        <w:ind w:firstLine="709"/>
        <w:jc w:val="both"/>
        <w:rPr>
          <w:rFonts w:ascii="Times New Roman" w:eastAsia="Times New Roman" w:hAnsi="Times New Roman"/>
          <w:sz w:val="28"/>
          <w:szCs w:val="28"/>
          <w:lang w:val="ru-RU"/>
        </w:rPr>
      </w:pPr>
      <w:r w:rsidRPr="00C91031">
        <w:rPr>
          <w:rFonts w:ascii="Times New Roman" w:eastAsia="Times New Roman" w:hAnsi="Times New Roman"/>
          <w:sz w:val="28"/>
          <w:szCs w:val="28"/>
          <w:lang w:val="ru-RU"/>
        </w:rPr>
        <w:t>3</w:t>
      </w:r>
      <w:r w:rsidR="00B82E02">
        <w:rPr>
          <w:rFonts w:ascii="Times New Roman" w:eastAsia="Times New Roman" w:hAnsi="Times New Roman"/>
          <w:sz w:val="28"/>
          <w:szCs w:val="28"/>
          <w:lang w:val="ru-RU"/>
        </w:rPr>
        <w:t>7</w:t>
      </w:r>
      <w:r w:rsidRPr="00C91031">
        <w:rPr>
          <w:rFonts w:ascii="Times New Roman" w:eastAsia="Times New Roman" w:hAnsi="Times New Roman"/>
          <w:sz w:val="28"/>
          <w:szCs w:val="28"/>
          <w:lang w:val="ru-RU"/>
        </w:rPr>
        <w:t xml:space="preserve">. При установленных пунктами </w:t>
      </w:r>
      <w:r w:rsidR="00A246CF" w:rsidRPr="00C91031">
        <w:rPr>
          <w:rFonts w:ascii="Times New Roman" w:eastAsia="Times New Roman" w:hAnsi="Times New Roman"/>
          <w:sz w:val="28"/>
          <w:szCs w:val="28"/>
          <w:lang w:val="ru-RU"/>
        </w:rPr>
        <w:t>32</w:t>
      </w:r>
      <w:r w:rsidRPr="00C91031">
        <w:rPr>
          <w:rFonts w:ascii="Times New Roman" w:eastAsia="Times New Roman" w:hAnsi="Times New Roman"/>
          <w:sz w:val="28"/>
          <w:szCs w:val="28"/>
          <w:lang w:val="ru-RU"/>
        </w:rPr>
        <w:t xml:space="preserve"> и </w:t>
      </w:r>
      <w:r w:rsidRPr="00916290">
        <w:rPr>
          <w:rFonts w:ascii="Times New Roman" w:eastAsia="Times New Roman" w:hAnsi="Times New Roman"/>
          <w:sz w:val="28"/>
          <w:szCs w:val="28"/>
          <w:lang w:val="ru-RU"/>
        </w:rPr>
        <w:t>3</w:t>
      </w:r>
      <w:r w:rsidR="00B82E02">
        <w:rPr>
          <w:rFonts w:ascii="Times New Roman" w:eastAsia="Times New Roman" w:hAnsi="Times New Roman"/>
          <w:sz w:val="28"/>
          <w:szCs w:val="28"/>
          <w:lang w:val="ru-RU"/>
        </w:rPr>
        <w:t>6</w:t>
      </w:r>
      <w:r w:rsidRPr="00916290">
        <w:rPr>
          <w:rFonts w:ascii="Times New Roman" w:eastAsia="Times New Roman" w:hAnsi="Times New Roman"/>
          <w:sz w:val="28"/>
          <w:szCs w:val="28"/>
          <w:lang w:val="ru-RU"/>
        </w:rPr>
        <w:t xml:space="preserve"> </w:t>
      </w:r>
      <w:r w:rsidR="004A41B8">
        <w:rPr>
          <w:rFonts w:ascii="Times New Roman" w:eastAsia="Times New Roman" w:hAnsi="Times New Roman"/>
          <w:sz w:val="28"/>
          <w:szCs w:val="28"/>
          <w:lang w:val="ru-RU"/>
        </w:rPr>
        <w:t xml:space="preserve">случаев </w:t>
      </w:r>
      <w:r w:rsidR="00B862EC" w:rsidRPr="007775DF">
        <w:rPr>
          <w:rFonts w:ascii="Times New Roman" w:hAnsi="Times New Roman"/>
          <w:sz w:val="28"/>
          <w:szCs w:val="28"/>
          <w:lang w:val="ru-RU" w:eastAsia="ru-RU"/>
        </w:rPr>
        <w:t>настоящих Правил</w:t>
      </w:r>
      <w:r w:rsidRPr="00C91031">
        <w:rPr>
          <w:rFonts w:ascii="Times New Roman" w:eastAsia="Times New Roman" w:hAnsi="Times New Roman"/>
          <w:sz w:val="28"/>
          <w:szCs w:val="28"/>
          <w:lang w:val="ru-RU"/>
        </w:rPr>
        <w:t xml:space="preserve">, </w:t>
      </w:r>
      <w:r w:rsidR="00544E8F" w:rsidRPr="00C91031">
        <w:rPr>
          <w:rFonts w:ascii="Times New Roman" w:eastAsia="Times New Roman" w:hAnsi="Times New Roman"/>
          <w:sz w:val="28"/>
          <w:szCs w:val="28"/>
          <w:lang w:val="ru-RU"/>
        </w:rPr>
        <w:t>ОГД</w:t>
      </w:r>
      <w:r w:rsidRPr="00C91031">
        <w:rPr>
          <w:rFonts w:ascii="Times New Roman" w:eastAsia="Times New Roman" w:hAnsi="Times New Roman"/>
          <w:sz w:val="28"/>
          <w:szCs w:val="28"/>
          <w:lang w:val="ru-RU"/>
        </w:rPr>
        <w:t xml:space="preserve"> направляет соответствующие сообщения в уполномоченные государственные органы на бумажном носителе или в электронной форме посредством передачи по сети телекоммуникаций.</w:t>
      </w:r>
    </w:p>
    <w:p w14:paraId="594ECB09" w14:textId="79335BA7" w:rsidR="006D6F37" w:rsidRDefault="006D6F37">
      <w:pPr>
        <w:pStyle w:val="af2"/>
        <w:ind w:firstLine="709"/>
        <w:jc w:val="both"/>
        <w:rPr>
          <w:rFonts w:ascii="Times New Roman" w:eastAsia="Times New Roman" w:hAnsi="Times New Roman"/>
          <w:sz w:val="28"/>
          <w:szCs w:val="28"/>
          <w:lang w:val="ru-RU"/>
        </w:rPr>
      </w:pPr>
    </w:p>
    <w:p w14:paraId="424FFE31" w14:textId="77777777" w:rsidR="005E1F82" w:rsidRPr="00C91031" w:rsidRDefault="005E1F82">
      <w:pPr>
        <w:pStyle w:val="af2"/>
        <w:ind w:firstLine="709"/>
        <w:jc w:val="both"/>
        <w:rPr>
          <w:rFonts w:ascii="Times New Roman" w:eastAsia="Times New Roman" w:hAnsi="Times New Roman"/>
          <w:sz w:val="28"/>
          <w:szCs w:val="28"/>
          <w:lang w:val="ru-RU"/>
        </w:rPr>
      </w:pPr>
    </w:p>
    <w:p w14:paraId="3ED00FEE" w14:textId="72213F80" w:rsidR="006D6F37" w:rsidRPr="009F5FA7" w:rsidRDefault="006D6F37">
      <w:pPr>
        <w:spacing w:after="0" w:line="240" w:lineRule="auto"/>
        <w:jc w:val="center"/>
        <w:rPr>
          <w:b/>
          <w:bCs/>
          <w:sz w:val="28"/>
          <w:szCs w:val="28"/>
          <w:lang w:val="ru-RU" w:eastAsia="ru-RU"/>
        </w:rPr>
      </w:pPr>
      <w:r w:rsidRPr="00C91031">
        <w:rPr>
          <w:b/>
          <w:bCs/>
          <w:sz w:val="28"/>
          <w:szCs w:val="28"/>
          <w:lang w:val="ru-RU" w:eastAsia="ru-RU"/>
        </w:rPr>
        <w:t xml:space="preserve">Глава </w:t>
      </w:r>
      <w:r w:rsidR="009C708C">
        <w:rPr>
          <w:b/>
          <w:bCs/>
          <w:sz w:val="28"/>
          <w:szCs w:val="28"/>
          <w:lang w:val="ru-RU" w:eastAsia="ru-RU"/>
        </w:rPr>
        <w:t>4</w:t>
      </w:r>
      <w:r w:rsidRPr="008865AB">
        <w:rPr>
          <w:b/>
          <w:bCs/>
          <w:sz w:val="28"/>
          <w:szCs w:val="28"/>
          <w:lang w:val="ru-RU" w:eastAsia="ru-RU"/>
        </w:rPr>
        <w:t xml:space="preserve">. </w:t>
      </w:r>
      <w:r w:rsidR="009205BE">
        <w:rPr>
          <w:b/>
          <w:bCs/>
          <w:sz w:val="28"/>
          <w:szCs w:val="28"/>
          <w:lang w:val="ru-RU" w:eastAsia="ru-RU"/>
        </w:rPr>
        <w:t>Порядок применения м</w:t>
      </w:r>
      <w:r w:rsidRPr="008865AB">
        <w:rPr>
          <w:b/>
          <w:bCs/>
          <w:sz w:val="28"/>
          <w:szCs w:val="28"/>
          <w:lang w:val="ru-RU" w:eastAsia="ru-RU"/>
        </w:rPr>
        <w:t>ер принудительного взыскания налоговой задолженности</w:t>
      </w:r>
    </w:p>
    <w:p w14:paraId="04FF3037" w14:textId="77777777" w:rsidR="003D3D86" w:rsidRPr="009F5FA7" w:rsidRDefault="003D3D86" w:rsidP="007775DF">
      <w:pPr>
        <w:spacing w:after="0" w:line="240" w:lineRule="auto"/>
        <w:jc w:val="center"/>
        <w:rPr>
          <w:b/>
          <w:bCs/>
          <w:sz w:val="28"/>
          <w:szCs w:val="28"/>
          <w:lang w:val="ru-RU" w:eastAsia="ru-RU"/>
        </w:rPr>
      </w:pPr>
    </w:p>
    <w:p w14:paraId="4EFFFA5F" w14:textId="308EE350" w:rsidR="006D6F37" w:rsidRPr="00C91031" w:rsidRDefault="006D6F37" w:rsidP="007775DF">
      <w:pPr>
        <w:spacing w:after="0" w:line="240" w:lineRule="auto"/>
        <w:ind w:firstLine="709"/>
        <w:jc w:val="both"/>
        <w:rPr>
          <w:sz w:val="28"/>
          <w:szCs w:val="28"/>
          <w:lang w:val="ru-RU" w:eastAsia="ru-RU"/>
        </w:rPr>
      </w:pPr>
      <w:r w:rsidRPr="009F5FA7">
        <w:rPr>
          <w:sz w:val="28"/>
          <w:szCs w:val="28"/>
          <w:lang w:val="ru-RU" w:eastAsia="ru-RU"/>
        </w:rPr>
        <w:t>3</w:t>
      </w:r>
      <w:r w:rsidR="00B82E02">
        <w:rPr>
          <w:sz w:val="28"/>
          <w:szCs w:val="28"/>
          <w:lang w:val="ru-RU" w:eastAsia="ru-RU"/>
        </w:rPr>
        <w:t>8</w:t>
      </w:r>
      <w:r w:rsidRPr="009F5FA7">
        <w:rPr>
          <w:sz w:val="28"/>
          <w:szCs w:val="28"/>
          <w:lang w:val="ru-RU" w:eastAsia="ru-RU"/>
        </w:rPr>
        <w:t xml:space="preserve">. Меры принудительного взыскания налоговой задолженности </w:t>
      </w:r>
      <w:r w:rsidR="00EC6EE9" w:rsidRPr="009F5FA7">
        <w:rPr>
          <w:sz w:val="28"/>
          <w:szCs w:val="28"/>
          <w:lang w:val="ru-RU" w:eastAsia="ru-RU"/>
        </w:rPr>
        <w:br/>
      </w:r>
      <w:r w:rsidRPr="00C91031">
        <w:rPr>
          <w:sz w:val="28"/>
          <w:szCs w:val="28"/>
          <w:lang w:val="ru-RU" w:eastAsia="ru-RU"/>
        </w:rPr>
        <w:t xml:space="preserve">(далее – меры принудительного взыскания) применяются </w:t>
      </w:r>
      <w:r w:rsidR="00A246CF" w:rsidRPr="00C91031">
        <w:rPr>
          <w:sz w:val="28"/>
          <w:szCs w:val="28"/>
          <w:lang w:val="ru-RU" w:eastAsia="ru-RU"/>
        </w:rPr>
        <w:t>ОГД</w:t>
      </w:r>
      <w:r w:rsidRPr="00C91031">
        <w:rPr>
          <w:sz w:val="28"/>
          <w:szCs w:val="28"/>
          <w:lang w:val="ru-RU" w:eastAsia="ru-RU"/>
        </w:rPr>
        <w:t xml:space="preserve"> к налогоплательщикам (налоговым агентам), имеющим налоговую задолженность в зависимости от ее суммы.</w:t>
      </w:r>
    </w:p>
    <w:p w14:paraId="4D34F157"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К мерам принудительного взыскания, применяемым к налогоплательщику (налоговому агенту) относятся:</w:t>
      </w:r>
    </w:p>
    <w:p w14:paraId="031B86DA"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1) взыскание за счет денег, находящихся на его банковских счетах;</w:t>
      </w:r>
    </w:p>
    <w:p w14:paraId="5211106B"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2) взыскание со счетов его дебиторов;</w:t>
      </w:r>
    </w:p>
    <w:p w14:paraId="73AFADB0"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3) взыскание за счет реализации его ограниченного в распоряжении имущества;</w:t>
      </w:r>
    </w:p>
    <w:p w14:paraId="35A74175" w14:textId="5F7F2550"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4) принудительн</w:t>
      </w:r>
      <w:r w:rsidR="005E1F82">
        <w:rPr>
          <w:sz w:val="28"/>
          <w:szCs w:val="28"/>
          <w:lang w:val="ru-RU" w:eastAsia="ru-RU"/>
        </w:rPr>
        <w:t>ый</w:t>
      </w:r>
      <w:r w:rsidRPr="00C91031">
        <w:rPr>
          <w:sz w:val="28"/>
          <w:szCs w:val="28"/>
          <w:lang w:val="ru-RU" w:eastAsia="ru-RU"/>
        </w:rPr>
        <w:t xml:space="preserve"> выпуск объявленных акций;</w:t>
      </w:r>
    </w:p>
    <w:p w14:paraId="6C86FD8B"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5) временное ограничение на выезд из Республики Казахстан.</w:t>
      </w:r>
    </w:p>
    <w:p w14:paraId="11B9A7BF" w14:textId="6D80A8FA"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3</w:t>
      </w:r>
      <w:r w:rsidR="00B82E02">
        <w:rPr>
          <w:sz w:val="28"/>
          <w:szCs w:val="28"/>
          <w:lang w:val="ru-RU" w:eastAsia="ru-RU"/>
        </w:rPr>
        <w:t>9</w:t>
      </w:r>
      <w:r w:rsidRPr="00C91031">
        <w:rPr>
          <w:sz w:val="28"/>
          <w:szCs w:val="28"/>
          <w:lang w:val="ru-RU" w:eastAsia="ru-RU"/>
        </w:rPr>
        <w:t xml:space="preserve">. Меры принудительного взыскания, предусмотренные </w:t>
      </w:r>
      <w:r w:rsidR="007D3EE0" w:rsidRPr="00C91031">
        <w:rPr>
          <w:sz w:val="28"/>
          <w:szCs w:val="28"/>
          <w:lang w:val="ru-RU" w:eastAsia="ru-RU"/>
        </w:rPr>
        <w:br/>
      </w:r>
      <w:r w:rsidRPr="00C91031">
        <w:rPr>
          <w:sz w:val="28"/>
          <w:szCs w:val="28"/>
          <w:lang w:val="ru-RU" w:eastAsia="ru-RU"/>
        </w:rPr>
        <w:t>подпунктами 1)-4) пункта 3</w:t>
      </w:r>
      <w:r w:rsidR="00D73484">
        <w:rPr>
          <w:sz w:val="28"/>
          <w:szCs w:val="28"/>
          <w:lang w:val="ru-RU" w:eastAsia="ru-RU"/>
        </w:rPr>
        <w:t>8</w:t>
      </w:r>
      <w:r w:rsidRPr="00C91031">
        <w:rPr>
          <w:sz w:val="28"/>
          <w:szCs w:val="28"/>
          <w:lang w:val="ru-RU" w:eastAsia="ru-RU"/>
        </w:rPr>
        <w:t xml:space="preserve"> </w:t>
      </w:r>
      <w:r w:rsidR="00B862EC" w:rsidRPr="00C91031">
        <w:rPr>
          <w:sz w:val="28"/>
          <w:szCs w:val="28"/>
          <w:lang w:val="ru-RU" w:eastAsia="ru-RU"/>
        </w:rPr>
        <w:t>настоящих Правил</w:t>
      </w:r>
      <w:r w:rsidRPr="00C91031">
        <w:rPr>
          <w:sz w:val="28"/>
          <w:szCs w:val="28"/>
          <w:lang w:val="ru-RU" w:eastAsia="ru-RU"/>
        </w:rPr>
        <w:t>, применяются</w:t>
      </w:r>
      <w:r w:rsidR="00956DB1">
        <w:rPr>
          <w:sz w:val="28"/>
          <w:szCs w:val="28"/>
          <w:lang w:val="ru-RU" w:eastAsia="ru-RU"/>
        </w:rPr>
        <w:t xml:space="preserve"> </w:t>
      </w:r>
      <w:r w:rsidR="00956DB1" w:rsidRPr="00C91031">
        <w:rPr>
          <w:sz w:val="28"/>
          <w:szCs w:val="28"/>
          <w:lang w:val="ru-RU" w:eastAsia="ru-RU"/>
        </w:rPr>
        <w:t xml:space="preserve">в отношении налогоплательщика (налогового агента) – юридического лица, структурного подразделения юридического лица, нерезидента, осуществляющего деятельность в Республике Казахстан через постоянное учреждение, индивидуального предпринимателя, лица, занимающегося частной практикой.  </w:t>
      </w:r>
    </w:p>
    <w:p w14:paraId="1A6513BE" w14:textId="6E05BB44" w:rsidR="006D6F37" w:rsidRPr="00C91031" w:rsidRDefault="006D6F37" w:rsidP="007775DF">
      <w:pPr>
        <w:spacing w:after="0" w:line="240" w:lineRule="auto"/>
        <w:ind w:firstLine="851"/>
        <w:jc w:val="both"/>
        <w:rPr>
          <w:sz w:val="28"/>
          <w:szCs w:val="28"/>
          <w:lang w:val="ru-RU" w:eastAsia="ru-RU"/>
        </w:rPr>
      </w:pPr>
      <w:r w:rsidRPr="00C91031">
        <w:rPr>
          <w:sz w:val="28"/>
          <w:szCs w:val="28"/>
          <w:lang w:val="ru-RU" w:eastAsia="ru-RU"/>
        </w:rPr>
        <w:t xml:space="preserve">Мера принудительного взыскания, предусмотренная </w:t>
      </w:r>
      <w:r w:rsidRPr="00C91031">
        <w:rPr>
          <w:sz w:val="28"/>
          <w:szCs w:val="28"/>
          <w:lang w:val="ru-RU" w:eastAsia="ru-RU"/>
        </w:rPr>
        <w:br/>
        <w:t>подпунктом 5</w:t>
      </w:r>
      <w:r w:rsidR="00A246CF" w:rsidRPr="00C91031">
        <w:rPr>
          <w:sz w:val="28"/>
          <w:szCs w:val="28"/>
          <w:lang w:val="ru-RU" w:eastAsia="ru-RU"/>
        </w:rPr>
        <w:t>) части второй</w:t>
      </w:r>
      <w:r w:rsidRPr="00C91031">
        <w:rPr>
          <w:sz w:val="28"/>
          <w:szCs w:val="28"/>
          <w:lang w:val="ru-RU" w:eastAsia="ru-RU"/>
        </w:rPr>
        <w:t xml:space="preserve"> настоящего пункта, применяется </w:t>
      </w:r>
      <w:r w:rsidRPr="00C91031">
        <w:rPr>
          <w:sz w:val="28"/>
          <w:szCs w:val="28"/>
          <w:lang w:val="ru-RU" w:eastAsia="ru-RU"/>
        </w:rPr>
        <w:br/>
        <w:t xml:space="preserve">к первому руководителю </w:t>
      </w:r>
      <w:r w:rsidRPr="00C91031">
        <w:rPr>
          <w:iCs/>
          <w:sz w:val="28"/>
          <w:szCs w:val="28"/>
          <w:lang w:val="ru-RU"/>
        </w:rPr>
        <w:t xml:space="preserve">(лицу, его замещающего) </w:t>
      </w:r>
      <w:r w:rsidRPr="00C91031">
        <w:rPr>
          <w:sz w:val="28"/>
          <w:szCs w:val="28"/>
          <w:lang w:val="ru-RU" w:eastAsia="ru-RU"/>
        </w:rPr>
        <w:t>юридического лица, структурного подразделения юридического лица, нерезидента, осуществляющего деятельность в Республике Казахстан через постоянное учреждение, индивидуального предпринимателя, лица, занимающегося частной практикой.</w:t>
      </w:r>
    </w:p>
    <w:p w14:paraId="32B33332" w14:textId="0A9E819F" w:rsidR="006D6F37" w:rsidRPr="00C91031" w:rsidRDefault="00D73484" w:rsidP="000B4D07">
      <w:pPr>
        <w:spacing w:after="0" w:line="240" w:lineRule="auto"/>
        <w:ind w:firstLine="708"/>
        <w:jc w:val="both"/>
        <w:rPr>
          <w:sz w:val="28"/>
          <w:szCs w:val="28"/>
          <w:lang w:val="ru-RU"/>
        </w:rPr>
      </w:pPr>
      <w:r>
        <w:rPr>
          <w:sz w:val="28"/>
          <w:szCs w:val="28"/>
          <w:lang w:val="ru-RU"/>
        </w:rPr>
        <w:t>40</w:t>
      </w:r>
      <w:r w:rsidR="006D6F37" w:rsidRPr="00C91031">
        <w:rPr>
          <w:sz w:val="28"/>
          <w:szCs w:val="28"/>
          <w:lang w:val="ru-RU"/>
        </w:rPr>
        <w:t>.</w:t>
      </w:r>
      <w:r w:rsidR="00B862EC" w:rsidRPr="00C91031">
        <w:rPr>
          <w:sz w:val="28"/>
          <w:szCs w:val="28"/>
          <w:lang w:val="ru-RU"/>
        </w:rPr>
        <w:t xml:space="preserve"> </w:t>
      </w:r>
      <w:r w:rsidR="00F01160" w:rsidRPr="00C91031">
        <w:rPr>
          <w:sz w:val="28"/>
          <w:szCs w:val="28"/>
          <w:lang w:val="ru-RU"/>
        </w:rPr>
        <w:t xml:space="preserve">При непогашении структурным </w:t>
      </w:r>
      <w:r w:rsidR="006D6F37" w:rsidRPr="00C91031">
        <w:rPr>
          <w:sz w:val="28"/>
          <w:szCs w:val="28"/>
          <w:lang w:val="ru-RU"/>
        </w:rPr>
        <w:t>подразделен</w:t>
      </w:r>
      <w:r w:rsidR="00F01160" w:rsidRPr="00C91031">
        <w:rPr>
          <w:sz w:val="28"/>
          <w:szCs w:val="28"/>
          <w:lang w:val="ru-RU"/>
        </w:rPr>
        <w:t xml:space="preserve">ием юридического лица налоговой задолженности </w:t>
      </w:r>
      <w:r w:rsidR="006D6F37" w:rsidRPr="00C91031">
        <w:rPr>
          <w:sz w:val="28"/>
          <w:szCs w:val="28"/>
          <w:lang w:val="ru-RU"/>
        </w:rPr>
        <w:t xml:space="preserve">в </w:t>
      </w:r>
      <w:r w:rsidR="006D6F37" w:rsidRPr="00733471">
        <w:rPr>
          <w:sz w:val="28"/>
          <w:szCs w:val="28"/>
          <w:lang w:val="ru-RU"/>
        </w:rPr>
        <w:t xml:space="preserve">течение </w:t>
      </w:r>
      <w:r w:rsidR="00806FE8" w:rsidRPr="00733471">
        <w:rPr>
          <w:sz w:val="28"/>
          <w:szCs w:val="28"/>
          <w:lang w:val="ru-RU"/>
        </w:rPr>
        <w:t>30</w:t>
      </w:r>
      <w:r w:rsidR="005E1F82" w:rsidRPr="00733471">
        <w:rPr>
          <w:sz w:val="28"/>
          <w:szCs w:val="28"/>
          <w:lang w:val="ru-RU"/>
        </w:rPr>
        <w:t xml:space="preserve"> (</w:t>
      </w:r>
      <w:r w:rsidR="00806FE8" w:rsidRPr="00733471">
        <w:rPr>
          <w:sz w:val="28"/>
          <w:szCs w:val="28"/>
          <w:lang w:val="ru-RU"/>
        </w:rPr>
        <w:t>тридцати</w:t>
      </w:r>
      <w:r w:rsidR="005E1F82" w:rsidRPr="00733471">
        <w:rPr>
          <w:sz w:val="28"/>
          <w:szCs w:val="28"/>
          <w:lang w:val="ru-RU"/>
        </w:rPr>
        <w:t>)</w:t>
      </w:r>
      <w:r w:rsidR="006D6F37" w:rsidRPr="00733471">
        <w:rPr>
          <w:sz w:val="28"/>
          <w:szCs w:val="28"/>
          <w:lang w:val="ru-RU"/>
        </w:rPr>
        <w:t xml:space="preserve"> рабочих дней </w:t>
      </w:r>
      <w:r w:rsidR="006D2127" w:rsidRPr="00733471">
        <w:rPr>
          <w:sz w:val="28"/>
          <w:szCs w:val="28"/>
          <w:lang w:val="ru-RU"/>
        </w:rPr>
        <w:t xml:space="preserve">со дня истечения срока исполнения </w:t>
      </w:r>
      <w:r w:rsidR="00A246CF" w:rsidRPr="00733471">
        <w:rPr>
          <w:sz w:val="28"/>
          <w:szCs w:val="28"/>
          <w:lang w:val="ru-RU"/>
        </w:rPr>
        <w:t>У</w:t>
      </w:r>
      <w:r w:rsidR="006D6F37" w:rsidRPr="00733471">
        <w:rPr>
          <w:sz w:val="28"/>
          <w:szCs w:val="28"/>
          <w:lang w:val="ru-RU"/>
        </w:rPr>
        <w:t xml:space="preserve">ведомления </w:t>
      </w:r>
      <w:r w:rsidR="00A246CF" w:rsidRPr="00733471">
        <w:rPr>
          <w:sz w:val="28"/>
          <w:szCs w:val="28"/>
          <w:lang w:val="ru-RU"/>
        </w:rPr>
        <w:t>ОГД</w:t>
      </w:r>
      <w:r w:rsidR="006D6F37" w:rsidRPr="00733471">
        <w:rPr>
          <w:sz w:val="28"/>
          <w:szCs w:val="28"/>
          <w:lang w:val="ru-RU"/>
        </w:rPr>
        <w:t xml:space="preserve"> взыскивает сумму налоговой задолженности путем применения мер принудительного взыскания</w:t>
      </w:r>
      <w:r w:rsidR="008E76E9" w:rsidRPr="00733471">
        <w:rPr>
          <w:sz w:val="28"/>
          <w:szCs w:val="28"/>
          <w:lang w:val="ru-RU"/>
        </w:rPr>
        <w:t xml:space="preserve"> к</w:t>
      </w:r>
      <w:r w:rsidR="006D6F37" w:rsidRPr="00733471">
        <w:rPr>
          <w:sz w:val="28"/>
          <w:szCs w:val="28"/>
          <w:lang w:val="ru-RU"/>
        </w:rPr>
        <w:t xml:space="preserve"> </w:t>
      </w:r>
      <w:r w:rsidR="008E76E9" w:rsidRPr="00733471">
        <w:rPr>
          <w:sz w:val="28"/>
          <w:szCs w:val="28"/>
          <w:lang w:val="ru-RU"/>
        </w:rPr>
        <w:br/>
      </w:r>
      <w:r w:rsidR="006D6F37" w:rsidRPr="00733471">
        <w:rPr>
          <w:sz w:val="28"/>
          <w:szCs w:val="28"/>
          <w:lang w:val="ru-RU"/>
        </w:rPr>
        <w:t>налогоплательщику – юридическому лицу, создавшему</w:t>
      </w:r>
      <w:r w:rsidR="006D6F37" w:rsidRPr="00C91031">
        <w:rPr>
          <w:sz w:val="28"/>
          <w:szCs w:val="28"/>
          <w:lang w:val="ru-RU"/>
        </w:rPr>
        <w:t xml:space="preserve"> данное структурное подразделение. </w:t>
      </w:r>
    </w:p>
    <w:p w14:paraId="1A429047" w14:textId="266FCEF3" w:rsidR="00B862EC" w:rsidRPr="00C91031" w:rsidRDefault="006D6F37" w:rsidP="000B4D07">
      <w:pPr>
        <w:spacing w:after="0" w:line="240" w:lineRule="auto"/>
        <w:ind w:firstLine="709"/>
        <w:jc w:val="both"/>
        <w:rPr>
          <w:sz w:val="28"/>
          <w:szCs w:val="28"/>
          <w:lang w:val="ru-RU"/>
        </w:rPr>
      </w:pPr>
      <w:r w:rsidRPr="00C91031">
        <w:rPr>
          <w:sz w:val="28"/>
          <w:szCs w:val="28"/>
          <w:lang w:val="ru-RU"/>
        </w:rPr>
        <w:t xml:space="preserve"> При непогашении налоговой задолженности структурным</w:t>
      </w:r>
      <w:r w:rsidRPr="00C91031">
        <w:rPr>
          <w:sz w:val="28"/>
          <w:szCs w:val="28"/>
          <w:lang w:val="ru-RU"/>
        </w:rPr>
        <w:br/>
        <w:t xml:space="preserve">подразделением юридического лица после применения к нему мер принудительного взыскания в порядке, определенном частью первой настоящего пункта, при наличии у юридического лица более </w:t>
      </w:r>
      <w:r w:rsidR="005E1F82">
        <w:rPr>
          <w:sz w:val="28"/>
          <w:szCs w:val="28"/>
          <w:lang w:val="ru-RU"/>
        </w:rPr>
        <w:t>1 (</w:t>
      </w:r>
      <w:r w:rsidRPr="00C91031">
        <w:rPr>
          <w:sz w:val="28"/>
          <w:szCs w:val="28"/>
          <w:lang w:val="ru-RU"/>
        </w:rPr>
        <w:t>одного</w:t>
      </w:r>
      <w:r w:rsidR="005E1F82">
        <w:rPr>
          <w:sz w:val="28"/>
          <w:szCs w:val="28"/>
          <w:lang w:val="ru-RU"/>
        </w:rPr>
        <w:t>)</w:t>
      </w:r>
      <w:r w:rsidRPr="00C91031">
        <w:rPr>
          <w:sz w:val="28"/>
          <w:szCs w:val="28"/>
          <w:lang w:val="ru-RU"/>
        </w:rPr>
        <w:t xml:space="preserve"> структурного подразделения </w:t>
      </w:r>
      <w:r w:rsidR="000D05CF" w:rsidRPr="00C91031">
        <w:rPr>
          <w:sz w:val="28"/>
          <w:szCs w:val="28"/>
          <w:lang w:val="ru-RU"/>
        </w:rPr>
        <w:t>ОГД</w:t>
      </w:r>
      <w:r w:rsidRPr="00C91031">
        <w:rPr>
          <w:sz w:val="28"/>
          <w:szCs w:val="28"/>
          <w:lang w:val="ru-RU"/>
        </w:rPr>
        <w:t xml:space="preserve"> применяет меру</w:t>
      </w:r>
      <w:r w:rsidRPr="00C91031">
        <w:rPr>
          <w:sz w:val="28"/>
          <w:szCs w:val="28"/>
          <w:lang w:val="ru-RU"/>
        </w:rPr>
        <w:br/>
        <w:t>принудительного взыскания за счет денег, находящихся на банковских</w:t>
      </w:r>
      <w:r w:rsidRPr="00C91031">
        <w:rPr>
          <w:sz w:val="28"/>
          <w:szCs w:val="28"/>
          <w:lang w:val="ru-RU"/>
        </w:rPr>
        <w:br/>
        <w:t xml:space="preserve">счетах одновременно ко </w:t>
      </w:r>
      <w:r w:rsidR="00EE308D" w:rsidRPr="00C91031">
        <w:rPr>
          <w:sz w:val="28"/>
          <w:szCs w:val="28"/>
          <w:lang w:val="ru-RU"/>
        </w:rPr>
        <w:t xml:space="preserve">всем структурным подразделениям </w:t>
      </w:r>
      <w:r w:rsidRPr="00C91031">
        <w:rPr>
          <w:sz w:val="28"/>
          <w:szCs w:val="28"/>
          <w:lang w:val="ru-RU"/>
        </w:rPr>
        <w:t>такого юридического лица.</w:t>
      </w:r>
    </w:p>
    <w:p w14:paraId="1FBFD078" w14:textId="0B6E0C1F" w:rsidR="006D6F37" w:rsidRPr="00877763" w:rsidRDefault="006D6F37" w:rsidP="007775DF">
      <w:pPr>
        <w:spacing w:after="0" w:line="240" w:lineRule="auto"/>
        <w:ind w:firstLine="709"/>
        <w:jc w:val="both"/>
        <w:rPr>
          <w:color w:val="000000" w:themeColor="text1"/>
          <w:sz w:val="28"/>
          <w:szCs w:val="28"/>
          <w:lang w:val="ru-RU" w:eastAsia="ru-RU"/>
        </w:rPr>
      </w:pPr>
      <w:r w:rsidRPr="00C91031">
        <w:rPr>
          <w:sz w:val="28"/>
          <w:szCs w:val="28"/>
          <w:lang w:val="ru-RU"/>
        </w:rPr>
        <w:t xml:space="preserve"> При непогашении юридическим лицом налоговой задолженности в</w:t>
      </w:r>
      <w:r w:rsidRPr="00C91031">
        <w:rPr>
          <w:sz w:val="28"/>
          <w:szCs w:val="28"/>
          <w:lang w:val="ru-RU"/>
        </w:rPr>
        <w:br/>
        <w:t xml:space="preserve">течение </w:t>
      </w:r>
      <w:r w:rsidR="00806FE8" w:rsidRPr="00733471">
        <w:rPr>
          <w:sz w:val="28"/>
          <w:szCs w:val="28"/>
          <w:lang w:val="ru-RU"/>
        </w:rPr>
        <w:t>3</w:t>
      </w:r>
      <w:r w:rsidR="005E1F82" w:rsidRPr="00733471">
        <w:rPr>
          <w:sz w:val="28"/>
          <w:szCs w:val="28"/>
          <w:lang w:val="ru-RU"/>
        </w:rPr>
        <w:t>0 (</w:t>
      </w:r>
      <w:r w:rsidR="00806FE8" w:rsidRPr="00733471">
        <w:rPr>
          <w:sz w:val="28"/>
          <w:szCs w:val="28"/>
          <w:lang w:val="ru-RU"/>
        </w:rPr>
        <w:t>тридцати</w:t>
      </w:r>
      <w:r w:rsidR="005E1F82" w:rsidRPr="00733471">
        <w:rPr>
          <w:sz w:val="28"/>
          <w:szCs w:val="28"/>
          <w:lang w:val="ru-RU"/>
        </w:rPr>
        <w:t>)</w:t>
      </w:r>
      <w:r w:rsidRPr="00733471">
        <w:rPr>
          <w:sz w:val="28"/>
          <w:szCs w:val="28"/>
          <w:lang w:val="ru-RU"/>
        </w:rPr>
        <w:t xml:space="preserve"> рабочих дней </w:t>
      </w:r>
      <w:r w:rsidR="00FC68D7" w:rsidRPr="00733471">
        <w:rPr>
          <w:sz w:val="28"/>
          <w:szCs w:val="28"/>
          <w:lang w:val="ru-RU"/>
        </w:rPr>
        <w:t>со дня истечения срока исполнения</w:t>
      </w:r>
      <w:r w:rsidRPr="00733471">
        <w:rPr>
          <w:sz w:val="28"/>
          <w:szCs w:val="28"/>
          <w:lang w:val="ru-RU"/>
        </w:rPr>
        <w:t xml:space="preserve"> </w:t>
      </w:r>
      <w:r w:rsidR="00A246CF" w:rsidRPr="00733471">
        <w:rPr>
          <w:sz w:val="28"/>
          <w:szCs w:val="28"/>
          <w:lang w:val="ru-RU"/>
        </w:rPr>
        <w:t>У</w:t>
      </w:r>
      <w:r w:rsidRPr="00733471">
        <w:rPr>
          <w:sz w:val="28"/>
          <w:szCs w:val="28"/>
          <w:lang w:val="ru-RU"/>
        </w:rPr>
        <w:t xml:space="preserve">ведомления </w:t>
      </w:r>
      <w:r w:rsidR="00A246CF" w:rsidRPr="00733471">
        <w:rPr>
          <w:sz w:val="28"/>
          <w:szCs w:val="28"/>
          <w:lang w:val="ru-RU"/>
        </w:rPr>
        <w:t xml:space="preserve">ОГД взыскивает сумму </w:t>
      </w:r>
      <w:r w:rsidRPr="00733471">
        <w:rPr>
          <w:sz w:val="28"/>
          <w:szCs w:val="28"/>
          <w:lang w:val="ru-RU"/>
        </w:rPr>
        <w:t>налоговой задолженности путем применения мер принудительного взыскания</w:t>
      </w:r>
      <w:r w:rsidR="008E1F59" w:rsidRPr="00733471">
        <w:rPr>
          <w:sz w:val="28"/>
          <w:szCs w:val="28"/>
          <w:lang w:val="ru-RU"/>
        </w:rPr>
        <w:t xml:space="preserve"> </w:t>
      </w:r>
      <w:r w:rsidR="008E1F59" w:rsidRPr="00733471">
        <w:rPr>
          <w:color w:val="000000" w:themeColor="text1"/>
          <w:sz w:val="28"/>
          <w:szCs w:val="28"/>
          <w:lang w:val="ru-RU"/>
        </w:rPr>
        <w:t>к налогоплательщикам – структурным подразделениям юридического лица</w:t>
      </w:r>
      <w:r w:rsidRPr="00733471">
        <w:rPr>
          <w:color w:val="000000" w:themeColor="text1"/>
          <w:sz w:val="28"/>
          <w:szCs w:val="28"/>
          <w:lang w:val="ru-RU"/>
        </w:rPr>
        <w:t>.</w:t>
      </w:r>
    </w:p>
    <w:p w14:paraId="1CAD5420" w14:textId="305155D3"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4</w:t>
      </w:r>
      <w:r w:rsidR="00D73484">
        <w:rPr>
          <w:sz w:val="28"/>
          <w:szCs w:val="28"/>
          <w:lang w:val="ru-RU" w:eastAsia="ru-RU"/>
        </w:rPr>
        <w:t>1</w:t>
      </w:r>
      <w:r w:rsidRPr="00C91031">
        <w:rPr>
          <w:sz w:val="28"/>
          <w:szCs w:val="28"/>
          <w:lang w:val="ru-RU" w:eastAsia="ru-RU"/>
        </w:rPr>
        <w:t xml:space="preserve">. Меры принудительного взыскания, предусмотренные </w:t>
      </w:r>
      <w:r w:rsidR="00B862EC" w:rsidRPr="00C91031">
        <w:rPr>
          <w:sz w:val="28"/>
          <w:szCs w:val="28"/>
          <w:lang w:val="ru-RU" w:eastAsia="ru-RU"/>
        </w:rPr>
        <w:br/>
      </w:r>
      <w:r w:rsidRPr="00C91031">
        <w:rPr>
          <w:sz w:val="28"/>
          <w:szCs w:val="28"/>
          <w:lang w:val="ru-RU" w:eastAsia="ru-RU"/>
        </w:rPr>
        <w:t>подпунктами 1)-</w:t>
      </w:r>
      <w:r w:rsidR="007C721C">
        <w:rPr>
          <w:sz w:val="28"/>
          <w:szCs w:val="28"/>
          <w:lang w:val="ru-RU" w:eastAsia="ru-RU"/>
        </w:rPr>
        <w:t>4</w:t>
      </w:r>
      <w:r w:rsidRPr="00C91031">
        <w:rPr>
          <w:sz w:val="28"/>
          <w:szCs w:val="28"/>
          <w:lang w:val="ru-RU" w:eastAsia="ru-RU"/>
        </w:rPr>
        <w:t>) пункта 3</w:t>
      </w:r>
      <w:r w:rsidR="00D73484">
        <w:rPr>
          <w:sz w:val="28"/>
          <w:szCs w:val="28"/>
          <w:lang w:val="ru-RU" w:eastAsia="ru-RU"/>
        </w:rPr>
        <w:t>8</w:t>
      </w:r>
      <w:r w:rsidRPr="00C91031">
        <w:rPr>
          <w:sz w:val="28"/>
          <w:szCs w:val="28"/>
          <w:lang w:val="ru-RU" w:eastAsia="ru-RU"/>
        </w:rPr>
        <w:t xml:space="preserve"> </w:t>
      </w:r>
      <w:r w:rsidR="00716D32" w:rsidRPr="00C91031">
        <w:rPr>
          <w:sz w:val="28"/>
          <w:szCs w:val="28"/>
          <w:lang w:val="ru-RU" w:eastAsia="ru-RU"/>
        </w:rPr>
        <w:t>настоящих Правил</w:t>
      </w:r>
      <w:r w:rsidRPr="00C91031">
        <w:rPr>
          <w:sz w:val="28"/>
          <w:szCs w:val="28"/>
          <w:lang w:val="ru-RU" w:eastAsia="ru-RU"/>
        </w:rPr>
        <w:t>, подлежат отмене, если иное не предусмотрено частью второй настоящего пункта:</w:t>
      </w:r>
    </w:p>
    <w:p w14:paraId="408122DF"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1) со дня вынесения судом судебного акта о возбуждении производства по делу о банкротстве;</w:t>
      </w:r>
    </w:p>
    <w:p w14:paraId="35239749"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2) со дня вынесения судом судебного акта о возбуждении производства по делу о реабилитации;</w:t>
      </w:r>
    </w:p>
    <w:p w14:paraId="316F8FEE" w14:textId="77777777" w:rsidR="006D6F37" w:rsidRPr="00C91031" w:rsidRDefault="006D6F37" w:rsidP="007775DF">
      <w:pPr>
        <w:spacing w:after="0" w:line="240" w:lineRule="auto"/>
        <w:ind w:firstLine="709"/>
        <w:jc w:val="both"/>
        <w:rPr>
          <w:sz w:val="28"/>
          <w:szCs w:val="28"/>
          <w:lang w:val="ru-RU"/>
        </w:rPr>
      </w:pPr>
      <w:r w:rsidRPr="00C91031">
        <w:rPr>
          <w:sz w:val="28"/>
          <w:szCs w:val="28"/>
          <w:lang w:val="ru-RU"/>
        </w:rPr>
        <w:t xml:space="preserve">3) со дня вынесения судебного акта о применении в отношении должника процедуры реструктуризации задолженности; </w:t>
      </w:r>
    </w:p>
    <w:p w14:paraId="1FF17115" w14:textId="77777777" w:rsidR="006D6F37" w:rsidRPr="00C91031" w:rsidRDefault="006D6F37" w:rsidP="007775DF">
      <w:pPr>
        <w:spacing w:after="0" w:line="240" w:lineRule="auto"/>
        <w:ind w:firstLine="709"/>
        <w:jc w:val="both"/>
        <w:rPr>
          <w:sz w:val="28"/>
          <w:szCs w:val="28"/>
          <w:lang w:val="ru-RU"/>
        </w:rPr>
      </w:pPr>
      <w:r w:rsidRPr="00C91031">
        <w:rPr>
          <w:sz w:val="28"/>
          <w:szCs w:val="28"/>
          <w:lang w:val="ru-RU" w:eastAsia="ru-RU"/>
        </w:rPr>
        <w:t>4) с даты принятия уполномоченным органом по регулированию, контролю и надзору финансового рынка и финансовых организаций решения о лишении лицензии филиала банка-нерезидента Республики Казахстан, филиала страховой (перестраховочной) организацией-нерезидента Республики Казахстан</w:t>
      </w:r>
      <w:r w:rsidRPr="00C91031">
        <w:rPr>
          <w:sz w:val="28"/>
          <w:szCs w:val="28"/>
          <w:lang w:val="ru-RU"/>
        </w:rPr>
        <w:t xml:space="preserve"> на проведение банковских операций;</w:t>
      </w:r>
    </w:p>
    <w:p w14:paraId="0C8C0162" w14:textId="6A10F22D" w:rsidR="006D6F37" w:rsidRDefault="006D6F37" w:rsidP="007775DF">
      <w:pPr>
        <w:spacing w:after="0" w:line="240" w:lineRule="auto"/>
        <w:ind w:firstLine="709"/>
        <w:jc w:val="both"/>
        <w:rPr>
          <w:sz w:val="28"/>
          <w:szCs w:val="28"/>
          <w:lang w:val="ru-RU" w:eastAsia="ru-RU"/>
        </w:rPr>
      </w:pPr>
      <w:r w:rsidRPr="00C91031">
        <w:rPr>
          <w:sz w:val="28"/>
          <w:szCs w:val="28"/>
          <w:lang w:val="ru-RU"/>
        </w:rPr>
        <w:t xml:space="preserve">5) с даты вступления в законную силу судебного акта о принудительной ликвидации </w:t>
      </w:r>
      <w:r w:rsidRPr="00C91031">
        <w:rPr>
          <w:sz w:val="28"/>
          <w:szCs w:val="28"/>
          <w:lang w:val="ru-RU" w:eastAsia="ru-RU"/>
        </w:rPr>
        <w:t>банка второго уровня, страховой (перестраховочной) организацией.</w:t>
      </w:r>
    </w:p>
    <w:p w14:paraId="272792E6" w14:textId="16E7AE0E" w:rsidR="0045635A" w:rsidRPr="00733471" w:rsidRDefault="0045635A" w:rsidP="007775DF">
      <w:pPr>
        <w:spacing w:after="0" w:line="240" w:lineRule="auto"/>
        <w:ind w:firstLine="709"/>
        <w:jc w:val="both"/>
        <w:rPr>
          <w:sz w:val="28"/>
          <w:szCs w:val="28"/>
          <w:lang w:val="ru-RU" w:eastAsia="ru-RU"/>
        </w:rPr>
      </w:pPr>
      <w:r w:rsidRPr="00733471">
        <w:rPr>
          <w:sz w:val="28"/>
          <w:szCs w:val="28"/>
          <w:lang w:val="ru-RU"/>
        </w:rPr>
        <w:t>При этом в случаях, определенных подпунктами 1), 2)</w:t>
      </w:r>
      <w:r w:rsidR="00FE395F" w:rsidRPr="00733471">
        <w:rPr>
          <w:sz w:val="28"/>
          <w:szCs w:val="28"/>
          <w:lang w:val="ru-RU"/>
        </w:rPr>
        <w:t xml:space="preserve"> и 3</w:t>
      </w:r>
      <w:r w:rsidRPr="00733471">
        <w:rPr>
          <w:sz w:val="28"/>
          <w:szCs w:val="28"/>
          <w:lang w:val="ru-RU"/>
        </w:rPr>
        <w:t>) части первой настоящего пункта, по сумме налогового обязательства, которая не включена в реестр требований кредиторов в порядке, определенном законодательством Республики Казахстан о реабилитации и банкротстве, и (или) по сумме налогового обязательства налогоплательщика, не включенной в соглашение о реструктуризации задолженности, утвержденное судом, ОГД применяются меры принудительного взыскания в соответствии с положениями настоящей главы.</w:t>
      </w:r>
    </w:p>
    <w:p w14:paraId="79D1B745" w14:textId="1C8CB0A3" w:rsidR="006D6F37" w:rsidRPr="00C91031" w:rsidRDefault="006D6F37" w:rsidP="007775DF">
      <w:pPr>
        <w:spacing w:after="0" w:line="240" w:lineRule="auto"/>
        <w:jc w:val="both"/>
        <w:rPr>
          <w:sz w:val="28"/>
          <w:szCs w:val="28"/>
          <w:lang w:val="ru-RU" w:eastAsia="ru-RU"/>
        </w:rPr>
      </w:pPr>
      <w:r w:rsidRPr="00C91031">
        <w:rPr>
          <w:sz w:val="28"/>
          <w:szCs w:val="28"/>
          <w:lang w:val="ru-RU" w:eastAsia="ru-RU"/>
        </w:rPr>
        <w:t xml:space="preserve">          4</w:t>
      </w:r>
      <w:r w:rsidR="00D73484">
        <w:rPr>
          <w:sz w:val="28"/>
          <w:szCs w:val="28"/>
          <w:lang w:val="ru-RU" w:eastAsia="ru-RU"/>
        </w:rPr>
        <w:t>2</w:t>
      </w:r>
      <w:r w:rsidRPr="00C91031">
        <w:rPr>
          <w:sz w:val="28"/>
          <w:szCs w:val="28"/>
          <w:lang w:val="ru-RU" w:eastAsia="ru-RU"/>
        </w:rPr>
        <w:t>. При обжаловании налогопл</w:t>
      </w:r>
      <w:r w:rsidR="00105ED1" w:rsidRPr="00C91031">
        <w:rPr>
          <w:sz w:val="28"/>
          <w:szCs w:val="28"/>
          <w:lang w:val="ru-RU" w:eastAsia="ru-RU"/>
        </w:rPr>
        <w:t>ательщиком (налоговым агентом) У</w:t>
      </w:r>
      <w:r w:rsidRPr="00C91031">
        <w:rPr>
          <w:sz w:val="28"/>
          <w:szCs w:val="28"/>
          <w:lang w:val="ru-RU" w:eastAsia="ru-RU"/>
        </w:rPr>
        <w:t xml:space="preserve">ведомления применение мер принудительного взыскания налоговой задолженности </w:t>
      </w:r>
      <w:r w:rsidRPr="00C91031">
        <w:rPr>
          <w:sz w:val="28"/>
          <w:szCs w:val="28"/>
          <w:lang w:val="ru-RU"/>
        </w:rPr>
        <w:t>до вынесения решения по результатам рассмотрения жалобы не приостанавливается.</w:t>
      </w:r>
    </w:p>
    <w:p w14:paraId="7D70DC02" w14:textId="77777777" w:rsidR="006D6F37" w:rsidRPr="00C91031" w:rsidRDefault="006D6F37" w:rsidP="007775DF">
      <w:pPr>
        <w:spacing w:after="0" w:line="240" w:lineRule="auto"/>
        <w:ind w:firstLine="709"/>
        <w:jc w:val="both"/>
        <w:rPr>
          <w:sz w:val="28"/>
          <w:szCs w:val="28"/>
          <w:lang w:val="ru-RU" w:eastAsia="ru-RU"/>
        </w:rPr>
      </w:pPr>
    </w:p>
    <w:p w14:paraId="6DB52200" w14:textId="01A8AEDD" w:rsidR="006D6F37" w:rsidRDefault="006D6F37" w:rsidP="007775DF">
      <w:pPr>
        <w:spacing w:after="0" w:line="240" w:lineRule="auto"/>
        <w:ind w:firstLine="709"/>
        <w:jc w:val="both"/>
        <w:rPr>
          <w:sz w:val="28"/>
          <w:szCs w:val="28"/>
          <w:lang w:val="ru-RU" w:eastAsia="ru-RU"/>
        </w:rPr>
      </w:pPr>
    </w:p>
    <w:p w14:paraId="58E63BC8" w14:textId="32D66754" w:rsidR="006D6F37" w:rsidRPr="009F5FA7" w:rsidRDefault="009F5FA7">
      <w:pPr>
        <w:spacing w:after="0" w:line="240" w:lineRule="auto"/>
        <w:jc w:val="center"/>
        <w:rPr>
          <w:b/>
          <w:bCs/>
          <w:sz w:val="28"/>
          <w:szCs w:val="28"/>
          <w:lang w:val="ru-RU" w:eastAsia="ru-RU"/>
        </w:rPr>
      </w:pPr>
      <w:r>
        <w:rPr>
          <w:b/>
          <w:sz w:val="28"/>
          <w:szCs w:val="28"/>
          <w:lang w:val="ru-RU"/>
        </w:rPr>
        <w:t>Параграф 1</w:t>
      </w:r>
      <w:r w:rsidR="006D6F37" w:rsidRPr="008865AB">
        <w:rPr>
          <w:b/>
          <w:bCs/>
          <w:sz w:val="28"/>
          <w:szCs w:val="28"/>
          <w:lang w:val="ru-RU" w:eastAsia="ru-RU"/>
        </w:rPr>
        <w:t>. Взыскание налоговой задолженности за счет денег, находящихся на банковских счетах налогоплательщика (налогового агента)</w:t>
      </w:r>
    </w:p>
    <w:p w14:paraId="13904326" w14:textId="77777777" w:rsidR="006D6F37" w:rsidRPr="009F5FA7" w:rsidRDefault="006D6F37" w:rsidP="007775DF">
      <w:pPr>
        <w:spacing w:after="0" w:line="240" w:lineRule="auto"/>
        <w:ind w:firstLine="709"/>
        <w:jc w:val="both"/>
        <w:rPr>
          <w:sz w:val="28"/>
          <w:szCs w:val="28"/>
          <w:lang w:val="ru-RU" w:eastAsia="ru-RU"/>
        </w:rPr>
      </w:pPr>
    </w:p>
    <w:p w14:paraId="206CB3F7" w14:textId="5C6126E7" w:rsidR="006D6F37" w:rsidRPr="00C91031" w:rsidRDefault="000D05CF" w:rsidP="007775DF">
      <w:pPr>
        <w:spacing w:after="0" w:line="240" w:lineRule="auto"/>
        <w:ind w:firstLine="709"/>
        <w:jc w:val="both"/>
        <w:rPr>
          <w:sz w:val="28"/>
          <w:szCs w:val="28"/>
          <w:lang w:val="ru-RU" w:eastAsia="ru-RU"/>
        </w:rPr>
      </w:pPr>
      <w:r w:rsidRPr="00C91031">
        <w:rPr>
          <w:sz w:val="28"/>
          <w:szCs w:val="28"/>
          <w:lang w:val="ru-RU" w:eastAsia="ru-RU"/>
        </w:rPr>
        <w:t>4</w:t>
      </w:r>
      <w:r w:rsidR="00D73484">
        <w:rPr>
          <w:sz w:val="28"/>
          <w:szCs w:val="28"/>
          <w:lang w:val="ru-RU" w:eastAsia="ru-RU"/>
        </w:rPr>
        <w:t>3</w:t>
      </w:r>
      <w:r w:rsidR="006D6F37" w:rsidRPr="00C91031">
        <w:rPr>
          <w:sz w:val="28"/>
          <w:szCs w:val="28"/>
          <w:lang w:val="ru-RU" w:eastAsia="ru-RU"/>
        </w:rPr>
        <w:t xml:space="preserve">. Взыскание налоговой задолженности за счет денег, находящихся на банковских счетах налогоплательщика (налогового агента), осуществляется в принудительном порядке </w:t>
      </w:r>
      <w:r w:rsidR="00FA57AB" w:rsidRPr="00C91031">
        <w:rPr>
          <w:sz w:val="28"/>
          <w:szCs w:val="28"/>
          <w:lang w:val="ru-RU" w:eastAsia="ru-RU"/>
        </w:rPr>
        <w:t>ОГД</w:t>
      </w:r>
      <w:r w:rsidR="006D6F37" w:rsidRPr="00C91031">
        <w:rPr>
          <w:sz w:val="28"/>
          <w:szCs w:val="28"/>
          <w:lang w:val="ru-RU" w:eastAsia="ru-RU"/>
        </w:rPr>
        <w:t xml:space="preserve"> при неуплате налогоплательщиком (налоговым агентом) – юридическим лицом, структурным подразделением юридического лица, нерезидентом, осуществляющим деятельность в Республике Казахстан через постоянное учреждение, индивидуальным предпринимателем, лицом, занимающимся частной практикой, сумм налоговой задолженности в сумме</w:t>
      </w:r>
      <w:r w:rsidR="00D10A0B">
        <w:rPr>
          <w:sz w:val="28"/>
          <w:szCs w:val="28"/>
          <w:lang w:val="ru-RU" w:eastAsia="ru-RU"/>
        </w:rPr>
        <w:t>,</w:t>
      </w:r>
      <w:r w:rsidR="006D6F37" w:rsidRPr="00C91031">
        <w:rPr>
          <w:sz w:val="28"/>
          <w:szCs w:val="28"/>
          <w:lang w:val="ru-RU" w:eastAsia="ru-RU"/>
        </w:rPr>
        <w:t xml:space="preserve"> превышающей предельного размера налоговой задолженности по истечении </w:t>
      </w:r>
      <w:r w:rsidR="00FA57AB" w:rsidRPr="00C91031">
        <w:rPr>
          <w:sz w:val="28"/>
          <w:szCs w:val="28"/>
          <w:lang w:val="ru-RU" w:eastAsia="ru-RU"/>
        </w:rPr>
        <w:br/>
        <w:t>5 (</w:t>
      </w:r>
      <w:r w:rsidR="006D6F37" w:rsidRPr="00C91031">
        <w:rPr>
          <w:sz w:val="28"/>
          <w:szCs w:val="28"/>
          <w:lang w:val="ru-RU" w:eastAsia="ru-RU"/>
        </w:rPr>
        <w:t>пяти</w:t>
      </w:r>
      <w:r w:rsidR="00FA57AB" w:rsidRPr="00C91031">
        <w:rPr>
          <w:sz w:val="28"/>
          <w:szCs w:val="28"/>
          <w:lang w:val="ru-RU" w:eastAsia="ru-RU"/>
        </w:rPr>
        <w:t>)</w:t>
      </w:r>
      <w:r w:rsidR="006D6F37" w:rsidRPr="00C91031">
        <w:rPr>
          <w:sz w:val="28"/>
          <w:szCs w:val="28"/>
          <w:lang w:val="ru-RU" w:eastAsia="ru-RU"/>
        </w:rPr>
        <w:t xml:space="preserve"> рабочих дней, следующих за д</w:t>
      </w:r>
      <w:r w:rsidR="00FA57AB" w:rsidRPr="00C91031">
        <w:rPr>
          <w:sz w:val="28"/>
          <w:szCs w:val="28"/>
          <w:lang w:val="ru-RU" w:eastAsia="ru-RU"/>
        </w:rPr>
        <w:t>нем истечения срока исполнения У</w:t>
      </w:r>
      <w:r w:rsidR="006D6F37" w:rsidRPr="00C91031">
        <w:rPr>
          <w:sz w:val="28"/>
          <w:szCs w:val="28"/>
          <w:lang w:val="ru-RU" w:eastAsia="ru-RU"/>
        </w:rPr>
        <w:t>ведомления.</w:t>
      </w:r>
    </w:p>
    <w:p w14:paraId="0540D630" w14:textId="77FE13B1" w:rsidR="006D6F37" w:rsidRPr="00C91031" w:rsidRDefault="00B0386B" w:rsidP="007775DF">
      <w:pPr>
        <w:spacing w:after="0" w:line="240" w:lineRule="auto"/>
        <w:ind w:firstLine="709"/>
        <w:jc w:val="both"/>
        <w:rPr>
          <w:sz w:val="28"/>
          <w:szCs w:val="28"/>
          <w:lang w:val="ru-RU" w:eastAsia="ru-RU"/>
        </w:rPr>
      </w:pPr>
      <w:r>
        <w:rPr>
          <w:sz w:val="28"/>
          <w:szCs w:val="28"/>
          <w:lang w:val="ru-RU" w:eastAsia="ru-RU"/>
        </w:rPr>
        <w:t xml:space="preserve">44. </w:t>
      </w:r>
      <w:r w:rsidR="006D6F37" w:rsidRPr="00C91031">
        <w:rPr>
          <w:sz w:val="28"/>
          <w:szCs w:val="28"/>
          <w:lang w:val="ru-RU" w:eastAsia="ru-RU"/>
        </w:rPr>
        <w:t xml:space="preserve">Положения пункта </w:t>
      </w:r>
      <w:r w:rsidR="00AA0934">
        <w:rPr>
          <w:sz w:val="28"/>
          <w:szCs w:val="28"/>
          <w:lang w:val="ru-RU" w:eastAsia="ru-RU"/>
        </w:rPr>
        <w:t>43 н</w:t>
      </w:r>
      <w:r w:rsidR="00AA0934" w:rsidRPr="00C91031">
        <w:rPr>
          <w:sz w:val="28"/>
          <w:szCs w:val="28"/>
          <w:lang w:val="ru-RU" w:eastAsia="ru-RU"/>
        </w:rPr>
        <w:t xml:space="preserve">е </w:t>
      </w:r>
      <w:r w:rsidR="006D6F37" w:rsidRPr="00C91031">
        <w:rPr>
          <w:sz w:val="28"/>
          <w:szCs w:val="28"/>
          <w:lang w:val="ru-RU" w:eastAsia="ru-RU"/>
        </w:rPr>
        <w:t>распространяются на банковские счета, по которым в соответствии с Гражданским кодексом Республики Казахстан обращение взыскания не допускается.</w:t>
      </w:r>
    </w:p>
    <w:p w14:paraId="23659F8B" w14:textId="69465E4A"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4</w:t>
      </w:r>
      <w:r w:rsidR="00D73484">
        <w:rPr>
          <w:sz w:val="28"/>
          <w:szCs w:val="28"/>
          <w:lang w:val="ru-RU" w:eastAsia="ru-RU"/>
        </w:rPr>
        <w:t>5</w:t>
      </w:r>
      <w:r w:rsidRPr="00C91031">
        <w:rPr>
          <w:sz w:val="28"/>
          <w:szCs w:val="28"/>
          <w:lang w:val="ru-RU" w:eastAsia="ru-RU"/>
        </w:rPr>
        <w:t xml:space="preserve">. Взыскание налоговой задолженности за счет денег, находящихся на банковских счетах налогоплательщика (налогового агента), открытых в банке, производится на основании инкассового распоряжения </w:t>
      </w:r>
      <w:r w:rsidR="007E60D1" w:rsidRPr="00C91031">
        <w:rPr>
          <w:sz w:val="28"/>
          <w:szCs w:val="28"/>
          <w:lang w:val="ru-RU" w:eastAsia="ru-RU"/>
        </w:rPr>
        <w:t>ОГД</w:t>
      </w:r>
      <w:r w:rsidRPr="00C91031">
        <w:rPr>
          <w:sz w:val="28"/>
          <w:szCs w:val="28"/>
          <w:lang w:val="ru-RU" w:eastAsia="ru-RU"/>
        </w:rPr>
        <w:t xml:space="preserve"> </w:t>
      </w:r>
      <w:r w:rsidR="00716D32" w:rsidRPr="00C91031">
        <w:rPr>
          <w:sz w:val="28"/>
          <w:szCs w:val="28"/>
          <w:lang w:val="ru-RU" w:eastAsia="ru-RU"/>
        </w:rPr>
        <w:t>по форме, утвержденной НБ</w:t>
      </w:r>
      <w:r w:rsidR="001C6B14">
        <w:rPr>
          <w:sz w:val="28"/>
          <w:szCs w:val="28"/>
          <w:lang w:val="ru-RU" w:eastAsia="ru-RU"/>
        </w:rPr>
        <w:t xml:space="preserve"> </w:t>
      </w:r>
      <w:r w:rsidR="00716D32" w:rsidRPr="00C91031">
        <w:rPr>
          <w:sz w:val="28"/>
          <w:szCs w:val="28"/>
          <w:lang w:val="ru-RU" w:eastAsia="ru-RU"/>
        </w:rPr>
        <w:t>согласно статье</w:t>
      </w:r>
      <w:r w:rsidR="00916290">
        <w:rPr>
          <w:sz w:val="28"/>
          <w:szCs w:val="28"/>
          <w:lang w:val="ru-RU" w:eastAsia="ru-RU"/>
        </w:rPr>
        <w:t xml:space="preserve"> 185 Налогового кодекса</w:t>
      </w:r>
      <w:r w:rsidR="00716D32" w:rsidRPr="00C91031">
        <w:rPr>
          <w:sz w:val="28"/>
          <w:szCs w:val="28"/>
          <w:lang w:val="ru-RU" w:eastAsia="ru-RU"/>
        </w:rPr>
        <w:t xml:space="preserve"> </w:t>
      </w:r>
      <w:r w:rsidRPr="00C91031">
        <w:rPr>
          <w:sz w:val="28"/>
          <w:szCs w:val="28"/>
          <w:lang w:val="ru-RU" w:eastAsia="ru-RU"/>
        </w:rPr>
        <w:t xml:space="preserve">(далее – </w:t>
      </w:r>
      <w:r w:rsidR="00716D32" w:rsidRPr="00C91031">
        <w:rPr>
          <w:sz w:val="28"/>
          <w:szCs w:val="28"/>
          <w:lang w:val="ru-RU" w:eastAsia="ru-RU"/>
        </w:rPr>
        <w:t>инкассовое распоряжение</w:t>
      </w:r>
      <w:r w:rsidRPr="00C91031">
        <w:rPr>
          <w:sz w:val="28"/>
          <w:szCs w:val="28"/>
          <w:lang w:val="ru-RU" w:eastAsia="ru-RU"/>
        </w:rPr>
        <w:t>), за исключением суммы денег, являющихся обеспечением по займам, выданным так</w:t>
      </w:r>
      <w:r w:rsidR="00716D32" w:rsidRPr="00C91031">
        <w:rPr>
          <w:sz w:val="28"/>
          <w:szCs w:val="28"/>
          <w:lang w:val="ru-RU" w:eastAsia="ru-RU"/>
        </w:rPr>
        <w:t>ой</w:t>
      </w:r>
      <w:r w:rsidRPr="00C91031">
        <w:rPr>
          <w:sz w:val="28"/>
          <w:szCs w:val="28"/>
          <w:lang w:val="ru-RU" w:eastAsia="ru-RU"/>
        </w:rPr>
        <w:t xml:space="preserve"> </w:t>
      </w:r>
      <w:r w:rsidR="00716D32" w:rsidRPr="00C91031">
        <w:rPr>
          <w:sz w:val="28"/>
          <w:szCs w:val="28"/>
          <w:lang w:val="ru-RU" w:eastAsia="ru-RU"/>
        </w:rPr>
        <w:t>банковской организацией</w:t>
      </w:r>
      <w:r w:rsidRPr="00C91031">
        <w:rPr>
          <w:sz w:val="28"/>
          <w:szCs w:val="28"/>
          <w:lang w:val="ru-RU" w:eastAsia="ru-RU"/>
        </w:rPr>
        <w:t>, в</w:t>
      </w:r>
      <w:r w:rsidRPr="008865AB">
        <w:rPr>
          <w:sz w:val="28"/>
          <w:szCs w:val="28"/>
          <w:lang w:val="ru-RU" w:eastAsia="ru-RU"/>
        </w:rPr>
        <w:t xml:space="preserve"> размере непогашенного основного долга указанного займа.</w:t>
      </w:r>
    </w:p>
    <w:p w14:paraId="0CA66281" w14:textId="5A704ECF"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4</w:t>
      </w:r>
      <w:r w:rsidR="00D73484">
        <w:rPr>
          <w:sz w:val="28"/>
          <w:szCs w:val="28"/>
          <w:lang w:val="ru-RU" w:eastAsia="ru-RU"/>
        </w:rPr>
        <w:t>6</w:t>
      </w:r>
      <w:r w:rsidRPr="00C91031">
        <w:rPr>
          <w:sz w:val="28"/>
          <w:szCs w:val="28"/>
          <w:lang w:val="ru-RU" w:eastAsia="ru-RU"/>
        </w:rPr>
        <w:t xml:space="preserve">. </w:t>
      </w:r>
      <w:r w:rsidR="00716D32" w:rsidRPr="00C91031">
        <w:rPr>
          <w:sz w:val="28"/>
          <w:szCs w:val="28"/>
          <w:lang w:val="ru-RU" w:eastAsia="ru-RU"/>
        </w:rPr>
        <w:t>Инкассовое распоряжение</w:t>
      </w:r>
      <w:r w:rsidRPr="00C91031">
        <w:rPr>
          <w:sz w:val="28"/>
          <w:szCs w:val="28"/>
          <w:lang w:val="ru-RU" w:eastAsia="ru-RU"/>
        </w:rPr>
        <w:t xml:space="preserve"> составляется </w:t>
      </w:r>
      <w:r w:rsidR="007E60D1" w:rsidRPr="00C91031">
        <w:rPr>
          <w:sz w:val="28"/>
          <w:szCs w:val="28"/>
          <w:lang w:val="ru-RU" w:eastAsia="ru-RU"/>
        </w:rPr>
        <w:t>ОГД</w:t>
      </w:r>
      <w:r w:rsidRPr="00C91031">
        <w:rPr>
          <w:sz w:val="28"/>
          <w:szCs w:val="28"/>
          <w:lang w:val="ru-RU" w:eastAsia="ru-RU"/>
        </w:rPr>
        <w:t xml:space="preserve"> на основе данных о сумме налоговой задолженности на дату его составления.</w:t>
      </w:r>
    </w:p>
    <w:p w14:paraId="661D9B85" w14:textId="218C33EB"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4</w:t>
      </w:r>
      <w:r w:rsidR="00D73484">
        <w:rPr>
          <w:sz w:val="28"/>
          <w:szCs w:val="28"/>
          <w:lang w:val="ru-RU" w:eastAsia="ru-RU"/>
        </w:rPr>
        <w:t>7</w:t>
      </w:r>
      <w:r w:rsidRPr="00C91031">
        <w:rPr>
          <w:sz w:val="28"/>
          <w:szCs w:val="28"/>
          <w:lang w:val="ru-RU" w:eastAsia="ru-RU"/>
        </w:rPr>
        <w:t xml:space="preserve">. </w:t>
      </w:r>
      <w:r w:rsidR="00716D32" w:rsidRPr="00C91031">
        <w:rPr>
          <w:sz w:val="28"/>
          <w:szCs w:val="28"/>
          <w:lang w:val="ru-RU" w:eastAsia="ru-RU"/>
        </w:rPr>
        <w:t>Инкассовое распоряжение</w:t>
      </w:r>
      <w:r w:rsidRPr="00C91031">
        <w:rPr>
          <w:sz w:val="28"/>
          <w:szCs w:val="28"/>
          <w:lang w:val="ru-RU" w:eastAsia="ru-RU"/>
        </w:rPr>
        <w:t xml:space="preserve"> подлежит </w:t>
      </w:r>
      <w:r w:rsidR="00DE0FCD" w:rsidRPr="00C91031">
        <w:rPr>
          <w:sz w:val="28"/>
          <w:szCs w:val="28"/>
          <w:lang w:val="ru-RU" w:eastAsia="ru-RU"/>
        </w:rPr>
        <w:t>исполнению</w:t>
      </w:r>
      <w:r w:rsidR="006E1FAB" w:rsidRPr="00C91031">
        <w:rPr>
          <w:sz w:val="28"/>
          <w:szCs w:val="28"/>
          <w:lang w:val="ru-RU" w:eastAsia="ru-RU"/>
        </w:rPr>
        <w:t xml:space="preserve"> </w:t>
      </w:r>
      <w:r w:rsidR="00716D32" w:rsidRPr="00C91031">
        <w:rPr>
          <w:sz w:val="28"/>
          <w:szCs w:val="28"/>
          <w:lang w:val="ru-RU" w:eastAsia="ru-RU"/>
        </w:rPr>
        <w:t>банковской организацией</w:t>
      </w:r>
      <w:r w:rsidRPr="00C91031">
        <w:rPr>
          <w:sz w:val="28"/>
          <w:szCs w:val="28"/>
          <w:lang w:val="ru-RU" w:eastAsia="ru-RU"/>
        </w:rPr>
        <w:t>.</w:t>
      </w:r>
    </w:p>
    <w:p w14:paraId="18E4210C" w14:textId="051F61C2"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4</w:t>
      </w:r>
      <w:r w:rsidR="00D73484">
        <w:rPr>
          <w:sz w:val="28"/>
          <w:szCs w:val="28"/>
          <w:lang w:val="ru-RU" w:eastAsia="ru-RU"/>
        </w:rPr>
        <w:t>8</w:t>
      </w:r>
      <w:r w:rsidRPr="00C91031">
        <w:rPr>
          <w:sz w:val="28"/>
          <w:szCs w:val="28"/>
          <w:lang w:val="ru-RU" w:eastAsia="ru-RU"/>
        </w:rPr>
        <w:t xml:space="preserve">. При исполнении </w:t>
      </w:r>
      <w:r w:rsidR="00716D32" w:rsidRPr="00C91031">
        <w:rPr>
          <w:sz w:val="28"/>
          <w:szCs w:val="28"/>
          <w:lang w:val="ru-RU" w:eastAsia="ru-RU"/>
        </w:rPr>
        <w:t>банковской организацией</w:t>
      </w:r>
      <w:r w:rsidRPr="00C91031">
        <w:rPr>
          <w:sz w:val="28"/>
          <w:szCs w:val="28"/>
          <w:lang w:val="ru-RU" w:eastAsia="ru-RU"/>
        </w:rPr>
        <w:t xml:space="preserve"> </w:t>
      </w:r>
      <w:r w:rsidR="00716D32" w:rsidRPr="00C91031">
        <w:rPr>
          <w:sz w:val="28"/>
          <w:szCs w:val="28"/>
          <w:lang w:val="ru-RU" w:eastAsia="ru-RU"/>
        </w:rPr>
        <w:t>инкассового распоряжени</w:t>
      </w:r>
      <w:r w:rsidR="00916290">
        <w:rPr>
          <w:sz w:val="28"/>
          <w:szCs w:val="28"/>
          <w:lang w:val="ru-RU" w:eastAsia="ru-RU"/>
        </w:rPr>
        <w:t>я</w:t>
      </w:r>
      <w:r w:rsidRPr="00C91031">
        <w:rPr>
          <w:sz w:val="28"/>
          <w:szCs w:val="28"/>
          <w:lang w:val="ru-RU" w:eastAsia="ru-RU"/>
        </w:rPr>
        <w:t xml:space="preserve"> с одного банковского счета налогоплательщика (налогового агента) </w:t>
      </w:r>
      <w:r w:rsidR="00D10A0B">
        <w:rPr>
          <w:sz w:val="28"/>
          <w:szCs w:val="28"/>
          <w:lang w:val="ru-RU" w:eastAsia="ru-RU"/>
        </w:rPr>
        <w:t>инкассовые распоряжения</w:t>
      </w:r>
      <w:r w:rsidRPr="00C91031">
        <w:rPr>
          <w:sz w:val="28"/>
          <w:szCs w:val="28"/>
          <w:lang w:val="ru-RU" w:eastAsia="ru-RU"/>
        </w:rPr>
        <w:t xml:space="preserve">, выставленные на другие банковские счета налогоплательщика (налогового агента), открытые им в указанных банковских организациях, возвращаются в </w:t>
      </w:r>
      <w:r w:rsidR="007E60D1" w:rsidRPr="00C91031">
        <w:rPr>
          <w:sz w:val="28"/>
          <w:szCs w:val="28"/>
          <w:lang w:val="ru-RU" w:eastAsia="ru-RU"/>
        </w:rPr>
        <w:t>ОГД</w:t>
      </w:r>
      <w:r w:rsidRPr="00C91031">
        <w:rPr>
          <w:sz w:val="28"/>
          <w:szCs w:val="28"/>
          <w:lang w:val="ru-RU" w:eastAsia="ru-RU"/>
        </w:rPr>
        <w:t xml:space="preserve"> без исполнения, если такие </w:t>
      </w:r>
      <w:r w:rsidR="00716D32" w:rsidRPr="00C91031">
        <w:rPr>
          <w:sz w:val="28"/>
          <w:szCs w:val="28"/>
          <w:lang w:val="ru-RU" w:eastAsia="ru-RU"/>
        </w:rPr>
        <w:t>инкассовые распоряжения</w:t>
      </w:r>
      <w:r w:rsidR="00916290">
        <w:rPr>
          <w:sz w:val="28"/>
          <w:szCs w:val="28"/>
          <w:lang w:val="ru-RU" w:eastAsia="ru-RU"/>
        </w:rPr>
        <w:t xml:space="preserve"> </w:t>
      </w:r>
      <w:r w:rsidRPr="00C91031">
        <w:rPr>
          <w:sz w:val="28"/>
          <w:szCs w:val="28"/>
          <w:lang w:val="ru-RU" w:eastAsia="ru-RU"/>
        </w:rPr>
        <w:t>выставлены той же датой, на ту же сумму, по тому же виду задолженности.</w:t>
      </w:r>
    </w:p>
    <w:p w14:paraId="02D49A23" w14:textId="1FF6036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4</w:t>
      </w:r>
      <w:r w:rsidR="00D73484">
        <w:rPr>
          <w:sz w:val="28"/>
          <w:szCs w:val="28"/>
          <w:lang w:val="ru-RU" w:eastAsia="ru-RU"/>
        </w:rPr>
        <w:t>9</w:t>
      </w:r>
      <w:r w:rsidRPr="00C91031">
        <w:rPr>
          <w:sz w:val="28"/>
          <w:szCs w:val="28"/>
          <w:lang w:val="ru-RU" w:eastAsia="ru-RU"/>
        </w:rPr>
        <w:t xml:space="preserve">. При полном исполнении банковскими организациями </w:t>
      </w:r>
      <w:r w:rsidR="00716D32" w:rsidRPr="00C91031">
        <w:rPr>
          <w:sz w:val="28"/>
          <w:szCs w:val="28"/>
          <w:lang w:val="ru-RU" w:eastAsia="ru-RU"/>
        </w:rPr>
        <w:t>инкассового распоряжения</w:t>
      </w:r>
      <w:r w:rsidR="00916290">
        <w:rPr>
          <w:sz w:val="28"/>
          <w:szCs w:val="28"/>
          <w:lang w:val="ru-RU" w:eastAsia="ru-RU"/>
        </w:rPr>
        <w:t xml:space="preserve"> </w:t>
      </w:r>
      <w:r w:rsidRPr="00C91031">
        <w:rPr>
          <w:sz w:val="28"/>
          <w:szCs w:val="28"/>
          <w:lang w:val="ru-RU" w:eastAsia="ru-RU"/>
        </w:rPr>
        <w:t xml:space="preserve">путем списания денег с нескольких банковских счетов налогоплательщика (налогового агента) на общую сумму, указанную в таком </w:t>
      </w:r>
      <w:r w:rsidR="00716D32" w:rsidRPr="00C91031">
        <w:rPr>
          <w:sz w:val="28"/>
          <w:szCs w:val="28"/>
          <w:lang w:val="ru-RU" w:eastAsia="ru-RU"/>
        </w:rPr>
        <w:t>инкассовом распоряжении</w:t>
      </w:r>
      <w:r w:rsidRPr="00C91031">
        <w:rPr>
          <w:sz w:val="28"/>
          <w:szCs w:val="28"/>
          <w:lang w:val="ru-RU" w:eastAsia="ru-RU"/>
        </w:rPr>
        <w:t xml:space="preserve">, </w:t>
      </w:r>
      <w:r w:rsidR="00716D32" w:rsidRPr="00C91031">
        <w:rPr>
          <w:sz w:val="28"/>
          <w:szCs w:val="28"/>
          <w:lang w:val="ru-RU" w:eastAsia="ru-RU"/>
        </w:rPr>
        <w:t>инкассовое распоряжение</w:t>
      </w:r>
      <w:r w:rsidRPr="00C91031">
        <w:rPr>
          <w:sz w:val="28"/>
          <w:szCs w:val="28"/>
          <w:lang w:val="ru-RU" w:eastAsia="ru-RU"/>
        </w:rPr>
        <w:t xml:space="preserve"> на другие банковские счета налогоплательщика (налогового агента), открытые им в указанной банковской организации, выставленные той же датой, на ту же сумму, по тому же виду задолженности, возвращаются без исполнения.</w:t>
      </w:r>
    </w:p>
    <w:p w14:paraId="3129DCD9" w14:textId="1BDD7DCC" w:rsidR="006D6F37" w:rsidRPr="00C91031" w:rsidRDefault="00D73484" w:rsidP="007775DF">
      <w:pPr>
        <w:spacing w:after="0" w:line="240" w:lineRule="auto"/>
        <w:ind w:firstLine="709"/>
        <w:jc w:val="both"/>
        <w:rPr>
          <w:sz w:val="28"/>
          <w:szCs w:val="28"/>
          <w:lang w:val="ru-RU" w:eastAsia="ru-RU"/>
        </w:rPr>
      </w:pPr>
      <w:r>
        <w:rPr>
          <w:sz w:val="28"/>
          <w:szCs w:val="28"/>
          <w:lang w:val="ru-RU" w:eastAsia="ru-RU"/>
        </w:rPr>
        <w:t>50</w:t>
      </w:r>
      <w:r w:rsidR="006D6F37" w:rsidRPr="00C91031">
        <w:rPr>
          <w:sz w:val="28"/>
          <w:szCs w:val="28"/>
          <w:lang w:val="ru-RU" w:eastAsia="ru-RU"/>
        </w:rPr>
        <w:t xml:space="preserve">. </w:t>
      </w:r>
      <w:r w:rsidR="00716D32" w:rsidRPr="00C91031">
        <w:rPr>
          <w:sz w:val="28"/>
          <w:szCs w:val="28"/>
          <w:lang w:val="ru-RU" w:eastAsia="ru-RU"/>
        </w:rPr>
        <w:t>Инкассовое распоряжение</w:t>
      </w:r>
      <w:r w:rsidR="006D6F37" w:rsidRPr="00C91031">
        <w:rPr>
          <w:sz w:val="28"/>
          <w:szCs w:val="28"/>
          <w:lang w:val="ru-RU" w:eastAsia="ru-RU"/>
        </w:rPr>
        <w:t xml:space="preserve"> содержит указание на тот банковский счет налогоплательщика (налогового агента), с которого производится взыскание сумм налоговой задолженности.</w:t>
      </w:r>
    </w:p>
    <w:p w14:paraId="2E0A4A26" w14:textId="4361CC5B" w:rsidR="006D6F37" w:rsidRPr="00C91031" w:rsidRDefault="007E60D1" w:rsidP="007775DF">
      <w:pPr>
        <w:spacing w:after="0" w:line="240" w:lineRule="auto"/>
        <w:ind w:firstLine="709"/>
        <w:jc w:val="both"/>
        <w:rPr>
          <w:sz w:val="28"/>
          <w:szCs w:val="28"/>
          <w:lang w:val="ru-RU" w:eastAsia="ru-RU"/>
        </w:rPr>
      </w:pPr>
      <w:r w:rsidRPr="00C91031">
        <w:rPr>
          <w:sz w:val="28"/>
          <w:szCs w:val="28"/>
          <w:lang w:val="ru-RU" w:eastAsia="ru-RU"/>
        </w:rPr>
        <w:t xml:space="preserve">ОГД </w:t>
      </w:r>
      <w:r w:rsidR="006D6F37" w:rsidRPr="00C91031">
        <w:rPr>
          <w:sz w:val="28"/>
          <w:szCs w:val="28"/>
          <w:lang w:val="ru-RU" w:eastAsia="ru-RU"/>
        </w:rPr>
        <w:t xml:space="preserve">направляет </w:t>
      </w:r>
      <w:r w:rsidR="00716D32" w:rsidRPr="00C91031">
        <w:rPr>
          <w:sz w:val="28"/>
          <w:szCs w:val="28"/>
          <w:lang w:val="ru-RU" w:eastAsia="ru-RU"/>
        </w:rPr>
        <w:t>инкассовое распоряжение</w:t>
      </w:r>
      <w:r w:rsidR="006D6F37" w:rsidRPr="00C91031">
        <w:rPr>
          <w:sz w:val="28"/>
          <w:szCs w:val="28"/>
          <w:lang w:val="ru-RU" w:eastAsia="ru-RU"/>
        </w:rPr>
        <w:t xml:space="preserve"> в банковские организации на бумажном носителе или в электронной форме посредством передачи по сети телекоммуникаций. </w:t>
      </w:r>
      <w:r w:rsidR="00210494">
        <w:rPr>
          <w:sz w:val="28"/>
          <w:szCs w:val="28"/>
          <w:lang w:val="ru-RU" w:eastAsia="ru-RU"/>
        </w:rPr>
        <w:t>Инкассовые распоряжения</w:t>
      </w:r>
      <w:r w:rsidR="006D6F37" w:rsidRPr="00C91031">
        <w:rPr>
          <w:sz w:val="28"/>
          <w:szCs w:val="28"/>
          <w:lang w:val="ru-RU" w:eastAsia="ru-RU"/>
        </w:rPr>
        <w:t xml:space="preserve"> в электронной форме формиру</w:t>
      </w:r>
      <w:r w:rsidR="001C6B14">
        <w:rPr>
          <w:sz w:val="28"/>
          <w:szCs w:val="28"/>
          <w:lang w:val="ru-RU" w:eastAsia="ru-RU"/>
        </w:rPr>
        <w:t>ю</w:t>
      </w:r>
      <w:r w:rsidR="006D6F37" w:rsidRPr="00C91031">
        <w:rPr>
          <w:sz w:val="28"/>
          <w:szCs w:val="28"/>
          <w:lang w:val="ru-RU" w:eastAsia="ru-RU"/>
        </w:rPr>
        <w:t>тся в соответствии с форматами, установленными уполномоченным органом по согласованию с НБ.</w:t>
      </w:r>
    </w:p>
    <w:p w14:paraId="5BCB7210" w14:textId="19E98DF6"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5</w:t>
      </w:r>
      <w:r w:rsidR="00210494">
        <w:rPr>
          <w:sz w:val="28"/>
          <w:szCs w:val="28"/>
          <w:lang w:val="ru-RU" w:eastAsia="ru-RU"/>
        </w:rPr>
        <w:t>1</w:t>
      </w:r>
      <w:r w:rsidRPr="00C91031">
        <w:rPr>
          <w:sz w:val="28"/>
          <w:szCs w:val="28"/>
          <w:lang w:val="ru-RU" w:eastAsia="ru-RU"/>
        </w:rPr>
        <w:t xml:space="preserve">. При отсутствии денег на банковском счете налогоплательщика (налогового агента) в национальной валюте взыскание налоговой задолженности производится с банковских счетов в иностранной валюте на основании </w:t>
      </w:r>
      <w:r w:rsidR="00C91031" w:rsidRPr="00C91031">
        <w:rPr>
          <w:sz w:val="28"/>
          <w:szCs w:val="28"/>
          <w:lang w:val="ru-RU" w:eastAsia="ru-RU"/>
        </w:rPr>
        <w:t>инкассового распоряжения</w:t>
      </w:r>
      <w:r w:rsidRPr="00C91031">
        <w:rPr>
          <w:sz w:val="28"/>
          <w:szCs w:val="28"/>
          <w:lang w:val="ru-RU" w:eastAsia="ru-RU"/>
        </w:rPr>
        <w:t>, выставленн</w:t>
      </w:r>
      <w:r w:rsidR="001C6B14">
        <w:rPr>
          <w:sz w:val="28"/>
          <w:szCs w:val="28"/>
          <w:lang w:val="ru-RU" w:eastAsia="ru-RU"/>
        </w:rPr>
        <w:t>ого</w:t>
      </w:r>
      <w:r w:rsidRPr="00C91031">
        <w:rPr>
          <w:sz w:val="28"/>
          <w:szCs w:val="28"/>
          <w:lang w:val="ru-RU" w:eastAsia="ru-RU"/>
        </w:rPr>
        <w:t xml:space="preserve"> </w:t>
      </w:r>
      <w:r w:rsidR="007E60D1" w:rsidRPr="00C91031">
        <w:rPr>
          <w:sz w:val="28"/>
          <w:szCs w:val="28"/>
          <w:lang w:val="ru-RU" w:eastAsia="ru-RU"/>
        </w:rPr>
        <w:t>ОГД</w:t>
      </w:r>
      <w:r w:rsidRPr="00C91031">
        <w:rPr>
          <w:sz w:val="28"/>
          <w:szCs w:val="28"/>
          <w:lang w:val="ru-RU" w:eastAsia="ru-RU"/>
        </w:rPr>
        <w:t xml:space="preserve"> в национальной валюте.</w:t>
      </w:r>
    </w:p>
    <w:p w14:paraId="26E3BCFC" w14:textId="3465C4F6"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5</w:t>
      </w:r>
      <w:r w:rsidR="00210494">
        <w:rPr>
          <w:sz w:val="28"/>
          <w:szCs w:val="28"/>
          <w:lang w:val="ru-RU" w:eastAsia="ru-RU"/>
        </w:rPr>
        <w:t>2</w:t>
      </w:r>
      <w:r w:rsidRPr="00C91031">
        <w:rPr>
          <w:sz w:val="28"/>
          <w:szCs w:val="28"/>
          <w:lang w:val="ru-RU" w:eastAsia="ru-RU"/>
        </w:rPr>
        <w:t xml:space="preserve">. При достаточности денег клиента в банковских организациях для удовлетворения всех требований, предъявленных к клиенту, </w:t>
      </w:r>
      <w:r w:rsidR="00D10A0B" w:rsidRPr="007D65C9">
        <w:rPr>
          <w:sz w:val="28"/>
          <w:szCs w:val="28"/>
          <w:lang w:val="ru-RU" w:eastAsia="ru-RU"/>
        </w:rPr>
        <w:t>инкассовые распоряжения</w:t>
      </w:r>
      <w:r w:rsidRPr="007D65C9">
        <w:rPr>
          <w:sz w:val="28"/>
          <w:szCs w:val="28"/>
          <w:lang w:val="ru-RU" w:eastAsia="ru-RU"/>
        </w:rPr>
        <w:t xml:space="preserve"> </w:t>
      </w:r>
      <w:r w:rsidRPr="00C91031">
        <w:rPr>
          <w:sz w:val="28"/>
          <w:szCs w:val="28"/>
          <w:lang w:val="ru-RU" w:eastAsia="ru-RU"/>
        </w:rPr>
        <w:t xml:space="preserve">о взыскании суммы налоговой задолженности исполняется </w:t>
      </w:r>
      <w:r w:rsidRPr="008865AB">
        <w:rPr>
          <w:sz w:val="28"/>
          <w:szCs w:val="28"/>
          <w:lang w:val="ru-RU" w:eastAsia="ru-RU"/>
        </w:rPr>
        <w:t xml:space="preserve">банковской организацией в первоочередном порядке и не позднее </w:t>
      </w:r>
      <w:r w:rsidR="007E60D1" w:rsidRPr="00C91031">
        <w:rPr>
          <w:sz w:val="28"/>
          <w:szCs w:val="28"/>
          <w:lang w:val="ru-RU" w:eastAsia="ru-RU"/>
        </w:rPr>
        <w:t>1 (</w:t>
      </w:r>
      <w:r w:rsidRPr="00C91031">
        <w:rPr>
          <w:sz w:val="28"/>
          <w:szCs w:val="28"/>
          <w:lang w:val="ru-RU" w:eastAsia="ru-RU"/>
        </w:rPr>
        <w:t>одного</w:t>
      </w:r>
      <w:r w:rsidR="007E60D1" w:rsidRPr="00C91031">
        <w:rPr>
          <w:sz w:val="28"/>
          <w:szCs w:val="28"/>
          <w:lang w:val="ru-RU" w:eastAsia="ru-RU"/>
        </w:rPr>
        <w:t>)</w:t>
      </w:r>
      <w:r w:rsidRPr="00C91031">
        <w:rPr>
          <w:sz w:val="28"/>
          <w:szCs w:val="28"/>
          <w:lang w:val="ru-RU" w:eastAsia="ru-RU"/>
        </w:rPr>
        <w:t xml:space="preserve"> операционного дня, следующего за днем получения указанного распоряжения, в пределах сумм, имеющихся на банковском счете.</w:t>
      </w:r>
    </w:p>
    <w:p w14:paraId="09D5DBFA" w14:textId="3F41E2AA"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5</w:t>
      </w:r>
      <w:r w:rsidR="00210494">
        <w:rPr>
          <w:sz w:val="28"/>
          <w:szCs w:val="28"/>
          <w:lang w:val="ru-RU" w:eastAsia="ru-RU"/>
        </w:rPr>
        <w:t>3</w:t>
      </w:r>
      <w:r w:rsidRPr="00C91031">
        <w:rPr>
          <w:sz w:val="28"/>
          <w:szCs w:val="28"/>
          <w:lang w:val="ru-RU" w:eastAsia="ru-RU"/>
        </w:rPr>
        <w:t>. При отсутствии или недостаточности денег на банковских счетах налогоплательщика (налогового агента) при предъявлении к клиенту нескольких требований банковская организация производит изъятие денег клиента в счет погашения налоговой задолженности по мере поступления денег на такие счета и в порядке очередности, установленной Гражданским кодексом Республики Казахстан.</w:t>
      </w:r>
    </w:p>
    <w:p w14:paraId="6C64C3C9" w14:textId="2FF7D41C"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5</w:t>
      </w:r>
      <w:r w:rsidR="00210494">
        <w:rPr>
          <w:sz w:val="28"/>
          <w:szCs w:val="28"/>
          <w:lang w:val="ru-RU" w:eastAsia="ru-RU"/>
        </w:rPr>
        <w:t>4</w:t>
      </w:r>
      <w:r w:rsidRPr="00C91031">
        <w:rPr>
          <w:sz w:val="28"/>
          <w:szCs w:val="28"/>
          <w:lang w:val="ru-RU" w:eastAsia="ru-RU"/>
        </w:rPr>
        <w:t>. При закрытии банковского счета налогоплательщика (налогового агента) банковская организация в соответствии с законодательством Республики Казахстан возвращает указанн</w:t>
      </w:r>
      <w:r w:rsidR="001C6B14">
        <w:rPr>
          <w:sz w:val="28"/>
          <w:szCs w:val="28"/>
          <w:lang w:val="ru-RU" w:eastAsia="ru-RU"/>
        </w:rPr>
        <w:t>ы</w:t>
      </w:r>
      <w:r w:rsidRPr="00C91031">
        <w:rPr>
          <w:sz w:val="28"/>
          <w:szCs w:val="28"/>
          <w:lang w:val="ru-RU" w:eastAsia="ru-RU"/>
        </w:rPr>
        <w:t xml:space="preserve">е </w:t>
      </w:r>
      <w:r w:rsidR="00D10A0B" w:rsidRPr="007D65C9">
        <w:rPr>
          <w:sz w:val="28"/>
          <w:szCs w:val="28"/>
          <w:lang w:val="ru-RU" w:eastAsia="ru-RU"/>
        </w:rPr>
        <w:t>инкассовые распоряжения</w:t>
      </w:r>
      <w:r w:rsidRPr="00C91031">
        <w:rPr>
          <w:sz w:val="28"/>
          <w:szCs w:val="28"/>
          <w:lang w:val="ru-RU" w:eastAsia="ru-RU"/>
        </w:rPr>
        <w:t xml:space="preserve"> в соответствующий </w:t>
      </w:r>
      <w:r w:rsidR="007E60D1" w:rsidRPr="008865AB">
        <w:rPr>
          <w:sz w:val="28"/>
          <w:szCs w:val="28"/>
          <w:lang w:val="ru-RU" w:eastAsia="ru-RU"/>
        </w:rPr>
        <w:t>ОГД</w:t>
      </w:r>
      <w:r w:rsidRPr="008865AB">
        <w:rPr>
          <w:sz w:val="28"/>
          <w:szCs w:val="28"/>
          <w:lang w:val="ru-RU" w:eastAsia="ru-RU"/>
        </w:rPr>
        <w:t xml:space="preserve"> вместе с уведомлением о закрытии банковского счета налогоплательщика (налогового агента).</w:t>
      </w:r>
    </w:p>
    <w:p w14:paraId="70B7D82C" w14:textId="5047BFE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5</w:t>
      </w:r>
      <w:r w:rsidR="00210494">
        <w:rPr>
          <w:sz w:val="28"/>
          <w:szCs w:val="28"/>
          <w:lang w:val="ru-RU" w:eastAsia="ru-RU"/>
        </w:rPr>
        <w:t>5</w:t>
      </w:r>
      <w:r w:rsidRPr="00C91031">
        <w:rPr>
          <w:sz w:val="28"/>
          <w:szCs w:val="28"/>
          <w:lang w:val="ru-RU" w:eastAsia="ru-RU"/>
        </w:rPr>
        <w:t xml:space="preserve">. </w:t>
      </w:r>
      <w:r w:rsidR="00D10A0B" w:rsidRPr="007D65C9">
        <w:rPr>
          <w:sz w:val="28"/>
          <w:szCs w:val="28"/>
          <w:lang w:val="ru-RU" w:eastAsia="ru-RU"/>
        </w:rPr>
        <w:t>Инкассовые распоряжения</w:t>
      </w:r>
      <w:r w:rsidRPr="007D65C9">
        <w:rPr>
          <w:sz w:val="28"/>
          <w:szCs w:val="28"/>
          <w:lang w:val="ru-RU" w:eastAsia="ru-RU"/>
        </w:rPr>
        <w:t xml:space="preserve"> </w:t>
      </w:r>
      <w:r w:rsidRPr="00C91031">
        <w:rPr>
          <w:sz w:val="28"/>
          <w:szCs w:val="28"/>
          <w:lang w:val="ru-RU" w:eastAsia="ru-RU"/>
        </w:rPr>
        <w:t xml:space="preserve">отзываются </w:t>
      </w:r>
      <w:r w:rsidR="007E60D1" w:rsidRPr="008865AB">
        <w:rPr>
          <w:sz w:val="28"/>
          <w:szCs w:val="28"/>
          <w:lang w:val="ru-RU" w:eastAsia="ru-RU"/>
        </w:rPr>
        <w:t>ОГД</w:t>
      </w:r>
      <w:r w:rsidRPr="008865AB">
        <w:rPr>
          <w:sz w:val="28"/>
          <w:szCs w:val="28"/>
          <w:lang w:val="ru-RU" w:eastAsia="ru-RU"/>
        </w:rPr>
        <w:t xml:space="preserve"> не позднее </w:t>
      </w:r>
      <w:r w:rsidR="007E60D1" w:rsidRPr="008865AB">
        <w:rPr>
          <w:sz w:val="28"/>
          <w:szCs w:val="28"/>
          <w:lang w:val="ru-RU" w:eastAsia="ru-RU"/>
        </w:rPr>
        <w:t>1 (</w:t>
      </w:r>
      <w:r w:rsidRPr="008865AB">
        <w:rPr>
          <w:sz w:val="28"/>
          <w:szCs w:val="28"/>
          <w:lang w:val="ru-RU" w:eastAsia="ru-RU"/>
        </w:rPr>
        <w:t>одного</w:t>
      </w:r>
      <w:r w:rsidR="007E60D1" w:rsidRPr="008865AB">
        <w:rPr>
          <w:sz w:val="28"/>
          <w:szCs w:val="28"/>
          <w:lang w:val="ru-RU" w:eastAsia="ru-RU"/>
        </w:rPr>
        <w:t>)</w:t>
      </w:r>
      <w:r w:rsidRPr="008865AB">
        <w:rPr>
          <w:sz w:val="28"/>
          <w:szCs w:val="28"/>
          <w:lang w:val="ru-RU" w:eastAsia="ru-RU"/>
        </w:rPr>
        <w:t xml:space="preserve"> рабочего дня, следующего за днем погашения налоговой задолженности.</w:t>
      </w:r>
    </w:p>
    <w:p w14:paraId="57ED0E63" w14:textId="5191036C" w:rsidR="006D6F37" w:rsidRPr="008865AB" w:rsidRDefault="006D6F37" w:rsidP="007775DF">
      <w:pPr>
        <w:spacing w:after="0" w:line="240" w:lineRule="auto"/>
        <w:ind w:firstLine="709"/>
        <w:jc w:val="both"/>
        <w:rPr>
          <w:sz w:val="28"/>
          <w:szCs w:val="28"/>
          <w:lang w:val="ru-RU" w:eastAsia="ru-RU"/>
        </w:rPr>
      </w:pPr>
      <w:r w:rsidRPr="00C91031">
        <w:rPr>
          <w:sz w:val="28"/>
          <w:szCs w:val="28"/>
          <w:lang w:val="ru-RU" w:eastAsia="ru-RU"/>
        </w:rPr>
        <w:t>5</w:t>
      </w:r>
      <w:r w:rsidR="00210494">
        <w:rPr>
          <w:sz w:val="28"/>
          <w:szCs w:val="28"/>
          <w:lang w:val="ru-RU" w:eastAsia="ru-RU"/>
        </w:rPr>
        <w:t>6</w:t>
      </w:r>
      <w:r w:rsidRPr="00C91031">
        <w:rPr>
          <w:sz w:val="28"/>
          <w:szCs w:val="28"/>
          <w:lang w:val="ru-RU" w:eastAsia="ru-RU"/>
        </w:rPr>
        <w:t xml:space="preserve">. </w:t>
      </w:r>
      <w:r w:rsidR="007E60D1" w:rsidRPr="00C91031">
        <w:rPr>
          <w:sz w:val="28"/>
          <w:szCs w:val="28"/>
          <w:lang w:val="ru-RU" w:eastAsia="ru-RU"/>
        </w:rPr>
        <w:t xml:space="preserve">ОГД </w:t>
      </w:r>
      <w:r w:rsidRPr="00C91031">
        <w:rPr>
          <w:sz w:val="28"/>
          <w:szCs w:val="28"/>
          <w:lang w:val="ru-RU" w:eastAsia="ru-RU"/>
        </w:rPr>
        <w:t xml:space="preserve">направляет </w:t>
      </w:r>
      <w:r w:rsidR="00D10A0B" w:rsidRPr="007D65C9">
        <w:rPr>
          <w:sz w:val="28"/>
          <w:szCs w:val="28"/>
          <w:lang w:val="ru-RU" w:eastAsia="ru-RU"/>
        </w:rPr>
        <w:t>инкассовые распоряжения</w:t>
      </w:r>
      <w:r w:rsidRPr="007D65C9">
        <w:rPr>
          <w:sz w:val="28"/>
          <w:szCs w:val="28"/>
          <w:lang w:val="ru-RU" w:eastAsia="ru-RU"/>
        </w:rPr>
        <w:t xml:space="preserve"> </w:t>
      </w:r>
      <w:r w:rsidRPr="00C91031">
        <w:rPr>
          <w:sz w:val="28"/>
          <w:szCs w:val="28"/>
          <w:lang w:val="ru-RU" w:eastAsia="ru-RU"/>
        </w:rPr>
        <w:t>и отзыв</w:t>
      </w:r>
      <w:r w:rsidR="00D10A0B">
        <w:rPr>
          <w:sz w:val="28"/>
          <w:szCs w:val="28"/>
          <w:lang w:val="ru-RU" w:eastAsia="ru-RU"/>
        </w:rPr>
        <w:t xml:space="preserve"> инкассовых распоряжений </w:t>
      </w:r>
      <w:r w:rsidRPr="00C91031">
        <w:rPr>
          <w:sz w:val="28"/>
          <w:szCs w:val="28"/>
          <w:lang w:val="ru-RU" w:eastAsia="ru-RU"/>
        </w:rPr>
        <w:t xml:space="preserve">в банки на бумажном носителе или в электронной форме посредством передачи по сети телекоммуникаций. </w:t>
      </w:r>
      <w:r w:rsidR="00D10A0B">
        <w:rPr>
          <w:sz w:val="28"/>
          <w:szCs w:val="28"/>
          <w:lang w:val="ru-RU" w:eastAsia="ru-RU"/>
        </w:rPr>
        <w:t>И</w:t>
      </w:r>
      <w:r w:rsidR="00D10A0B" w:rsidRPr="0067657B">
        <w:rPr>
          <w:sz w:val="28"/>
          <w:szCs w:val="28"/>
          <w:lang w:val="ru-RU" w:eastAsia="ru-RU"/>
        </w:rPr>
        <w:t xml:space="preserve">нкассовые распоряжения </w:t>
      </w:r>
      <w:r w:rsidR="00D10A0B" w:rsidRPr="00C91031">
        <w:rPr>
          <w:sz w:val="28"/>
          <w:szCs w:val="28"/>
          <w:lang w:val="ru-RU" w:eastAsia="ru-RU"/>
        </w:rPr>
        <w:t>и отзыв</w:t>
      </w:r>
      <w:r w:rsidR="00D10A0B">
        <w:rPr>
          <w:sz w:val="28"/>
          <w:szCs w:val="28"/>
          <w:lang w:val="ru-RU" w:eastAsia="ru-RU"/>
        </w:rPr>
        <w:t xml:space="preserve"> инкассовых распоряжений</w:t>
      </w:r>
      <w:r w:rsidR="00D10A0B" w:rsidRPr="007D65C9">
        <w:rPr>
          <w:color w:val="FF0000"/>
          <w:sz w:val="28"/>
          <w:szCs w:val="28"/>
          <w:lang w:val="ru-RU" w:eastAsia="ru-RU"/>
        </w:rPr>
        <w:t xml:space="preserve"> </w:t>
      </w:r>
      <w:r w:rsidRPr="00C91031">
        <w:rPr>
          <w:sz w:val="28"/>
          <w:szCs w:val="28"/>
          <w:lang w:val="ru-RU" w:eastAsia="ru-RU"/>
        </w:rPr>
        <w:t>в электронной форме формируется в соответствии с форматами, установленными уполномоченным органом по согласованию с Н</w:t>
      </w:r>
      <w:r w:rsidRPr="008865AB">
        <w:rPr>
          <w:sz w:val="28"/>
          <w:szCs w:val="28"/>
          <w:lang w:val="ru-RU" w:eastAsia="ru-RU"/>
        </w:rPr>
        <w:t>Б.</w:t>
      </w:r>
    </w:p>
    <w:p w14:paraId="6A08535D" w14:textId="6D9D1764" w:rsidR="00A12C95" w:rsidRDefault="00A12C95" w:rsidP="007775DF">
      <w:pPr>
        <w:spacing w:after="0" w:line="240" w:lineRule="auto"/>
        <w:ind w:firstLine="709"/>
        <w:jc w:val="both"/>
        <w:rPr>
          <w:strike/>
          <w:sz w:val="28"/>
          <w:szCs w:val="28"/>
          <w:lang w:val="ru-RU" w:eastAsia="ru-RU"/>
        </w:rPr>
      </w:pPr>
    </w:p>
    <w:p w14:paraId="3E9758A8" w14:textId="77777777" w:rsidR="00A12C95" w:rsidRPr="00C91031" w:rsidRDefault="00A12C95" w:rsidP="007775DF">
      <w:pPr>
        <w:spacing w:after="0" w:line="240" w:lineRule="auto"/>
        <w:ind w:firstLine="709"/>
        <w:jc w:val="both"/>
        <w:rPr>
          <w:strike/>
          <w:sz w:val="28"/>
          <w:szCs w:val="28"/>
          <w:lang w:val="ru-RU" w:eastAsia="ru-RU"/>
        </w:rPr>
      </w:pPr>
    </w:p>
    <w:p w14:paraId="7922F18F" w14:textId="0455DB0B" w:rsidR="006D6F37" w:rsidRPr="00C91031" w:rsidRDefault="009F5FA7">
      <w:pPr>
        <w:spacing w:after="0" w:line="240" w:lineRule="auto"/>
        <w:jc w:val="center"/>
        <w:rPr>
          <w:b/>
          <w:bCs/>
          <w:sz w:val="28"/>
          <w:szCs w:val="28"/>
          <w:lang w:val="ru-RU" w:eastAsia="ru-RU"/>
        </w:rPr>
      </w:pPr>
      <w:r>
        <w:rPr>
          <w:b/>
          <w:sz w:val="28"/>
          <w:szCs w:val="28"/>
          <w:lang w:val="ru-RU"/>
        </w:rPr>
        <w:t>Параграф 2</w:t>
      </w:r>
      <w:r w:rsidR="006D6F37" w:rsidRPr="009F5FA7">
        <w:rPr>
          <w:b/>
          <w:bCs/>
          <w:sz w:val="28"/>
          <w:szCs w:val="28"/>
          <w:lang w:val="ru-RU" w:eastAsia="ru-RU"/>
        </w:rPr>
        <w:t>. Взыскание налоговой задолженности налогоплательщика (налогового агента) со счетов его дебиторов</w:t>
      </w:r>
    </w:p>
    <w:p w14:paraId="4C99F53B" w14:textId="77777777" w:rsidR="006D6F37" w:rsidRPr="00C91031" w:rsidRDefault="006D6F37" w:rsidP="007775DF">
      <w:pPr>
        <w:spacing w:after="0" w:line="240" w:lineRule="auto"/>
        <w:ind w:firstLine="709"/>
        <w:jc w:val="both"/>
        <w:rPr>
          <w:sz w:val="28"/>
          <w:szCs w:val="28"/>
          <w:lang w:val="ru-RU" w:eastAsia="ru-RU"/>
        </w:rPr>
      </w:pPr>
    </w:p>
    <w:p w14:paraId="4961C30E" w14:textId="5AFB1FC8"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5</w:t>
      </w:r>
      <w:r w:rsidR="00AE6DC9">
        <w:rPr>
          <w:sz w:val="28"/>
          <w:szCs w:val="28"/>
          <w:lang w:val="ru-RU" w:eastAsia="ru-RU"/>
        </w:rPr>
        <w:t>7</w:t>
      </w:r>
      <w:r w:rsidRPr="00C91031">
        <w:rPr>
          <w:sz w:val="28"/>
          <w:szCs w:val="28"/>
          <w:lang w:val="ru-RU" w:eastAsia="ru-RU"/>
        </w:rPr>
        <w:t xml:space="preserve">. Взыскание налоговой задолженности налогоплательщика </w:t>
      </w:r>
      <w:r w:rsidR="00A12C95">
        <w:rPr>
          <w:sz w:val="28"/>
          <w:szCs w:val="28"/>
          <w:lang w:val="ru-RU" w:eastAsia="ru-RU"/>
        </w:rPr>
        <w:br/>
      </w:r>
      <w:r w:rsidRPr="00C91031">
        <w:rPr>
          <w:sz w:val="28"/>
          <w:szCs w:val="28"/>
          <w:lang w:val="ru-RU" w:eastAsia="ru-RU"/>
        </w:rPr>
        <w:t>(налогового агента) со счетов его дебиторов осуществляется путем обращения взыскания в пределах образовавшейся налоговой задолженности налогоплательщика (налогового агента) на деньги, находящиеся на банковских счетах дебиторов в пределах налоговой задолженности налогоплательщика (налогового агента), непогашенной после принятия меры принудительного взыскания за счет денег, находящихся на его банковских счетах.</w:t>
      </w:r>
    </w:p>
    <w:p w14:paraId="3CC7478F" w14:textId="799A551E" w:rsidR="00B03767" w:rsidRPr="007775DF" w:rsidRDefault="00B03767" w:rsidP="007775DF">
      <w:pPr>
        <w:pStyle w:val="af3"/>
        <w:spacing w:before="0" w:beforeAutospacing="0" w:after="0" w:afterAutospacing="0"/>
        <w:ind w:firstLine="708"/>
        <w:jc w:val="both"/>
        <w:rPr>
          <w:sz w:val="28"/>
          <w:szCs w:val="28"/>
          <w:lang w:val="ru-RU"/>
        </w:rPr>
      </w:pPr>
      <w:r>
        <w:rPr>
          <w:sz w:val="28"/>
          <w:szCs w:val="28"/>
          <w:lang w:val="ru-RU"/>
        </w:rPr>
        <w:t>5</w:t>
      </w:r>
      <w:r w:rsidR="00AE6DC9">
        <w:rPr>
          <w:sz w:val="28"/>
          <w:szCs w:val="28"/>
          <w:lang w:val="ru-RU"/>
        </w:rPr>
        <w:t>8</w:t>
      </w:r>
      <w:r w:rsidRPr="007775DF">
        <w:rPr>
          <w:sz w:val="28"/>
          <w:szCs w:val="28"/>
          <w:lang w:val="ru-RU"/>
        </w:rPr>
        <w:t xml:space="preserve">. Налогоплательщик (налоговый агент) обязан не позднее </w:t>
      </w:r>
      <w:r w:rsidR="00B01B6E">
        <w:rPr>
          <w:sz w:val="28"/>
          <w:szCs w:val="28"/>
          <w:lang w:val="ru-RU"/>
        </w:rPr>
        <w:t>10 (</w:t>
      </w:r>
      <w:r w:rsidRPr="007775DF">
        <w:rPr>
          <w:sz w:val="28"/>
          <w:szCs w:val="28"/>
          <w:lang w:val="ru-RU"/>
        </w:rPr>
        <w:t>десяти</w:t>
      </w:r>
      <w:r w:rsidR="00B01B6E">
        <w:rPr>
          <w:sz w:val="28"/>
          <w:szCs w:val="28"/>
          <w:lang w:val="ru-RU"/>
        </w:rPr>
        <w:t>)</w:t>
      </w:r>
      <w:r w:rsidRPr="007775DF">
        <w:rPr>
          <w:sz w:val="28"/>
          <w:szCs w:val="28"/>
          <w:lang w:val="ru-RU"/>
        </w:rPr>
        <w:t xml:space="preserve"> рабочих дней со дня получения уведомления о погашении налоговой задолженности представить в </w:t>
      </w:r>
      <w:r w:rsidR="00475508">
        <w:rPr>
          <w:sz w:val="28"/>
          <w:szCs w:val="28"/>
          <w:lang w:val="ru-RU"/>
        </w:rPr>
        <w:t>ОГД</w:t>
      </w:r>
      <w:r w:rsidRPr="007775DF">
        <w:rPr>
          <w:sz w:val="28"/>
          <w:szCs w:val="28"/>
          <w:lang w:val="ru-RU"/>
        </w:rPr>
        <w:t>, направивший такое уведомление, список дебиторов с указанием суммы дебиторской задолженности.</w:t>
      </w:r>
    </w:p>
    <w:p w14:paraId="4411176F" w14:textId="77777777" w:rsidR="00B03767" w:rsidRPr="007775DF" w:rsidRDefault="00B03767" w:rsidP="007775DF">
      <w:pPr>
        <w:pStyle w:val="af3"/>
        <w:spacing w:before="0" w:beforeAutospacing="0" w:after="0" w:afterAutospacing="0"/>
        <w:jc w:val="both"/>
        <w:rPr>
          <w:sz w:val="28"/>
          <w:szCs w:val="28"/>
          <w:lang w:val="ru-RU"/>
        </w:rPr>
      </w:pPr>
      <w:r w:rsidRPr="007775DF">
        <w:rPr>
          <w:sz w:val="28"/>
          <w:szCs w:val="28"/>
        </w:rPr>
        <w:t>     </w:t>
      </w:r>
      <w:r w:rsidRPr="007775DF">
        <w:rPr>
          <w:sz w:val="28"/>
          <w:szCs w:val="28"/>
          <w:lang w:val="ru-RU"/>
        </w:rPr>
        <w:t xml:space="preserve"> При наличии решений судов, вступивших в законную силу, о взыскании с дебиторов сумм задолженности в пользу налогоплательщика (налогового агента) предоставляется также такое решение суда.</w:t>
      </w:r>
    </w:p>
    <w:p w14:paraId="4684DC22" w14:textId="7F2DB656" w:rsidR="006D6F37" w:rsidRDefault="001D35BF" w:rsidP="007775DF">
      <w:pPr>
        <w:spacing w:after="0" w:line="240" w:lineRule="auto"/>
        <w:ind w:firstLine="709"/>
        <w:jc w:val="both"/>
        <w:rPr>
          <w:sz w:val="28"/>
          <w:szCs w:val="28"/>
          <w:lang w:val="ru-RU"/>
        </w:rPr>
      </w:pPr>
      <w:r>
        <w:rPr>
          <w:sz w:val="28"/>
          <w:szCs w:val="28"/>
          <w:lang w:val="ru-RU"/>
        </w:rPr>
        <w:t>5</w:t>
      </w:r>
      <w:r w:rsidR="00AE6DC9">
        <w:rPr>
          <w:sz w:val="28"/>
          <w:szCs w:val="28"/>
          <w:lang w:val="ru-RU"/>
        </w:rPr>
        <w:t>9</w:t>
      </w:r>
      <w:r>
        <w:rPr>
          <w:sz w:val="28"/>
          <w:szCs w:val="28"/>
          <w:lang w:val="ru-RU"/>
        </w:rPr>
        <w:t xml:space="preserve">. </w:t>
      </w:r>
      <w:r w:rsidR="00B03767" w:rsidRPr="007775DF">
        <w:rPr>
          <w:sz w:val="28"/>
          <w:szCs w:val="28"/>
          <w:lang w:val="ru-RU"/>
        </w:rPr>
        <w:t xml:space="preserve">При этом в целях выявления дебиторов налогоплательщика (налогового агента) </w:t>
      </w:r>
      <w:r w:rsidR="00B03767">
        <w:rPr>
          <w:sz w:val="28"/>
          <w:szCs w:val="28"/>
          <w:lang w:val="ru-RU"/>
        </w:rPr>
        <w:t>ОГД</w:t>
      </w:r>
      <w:r w:rsidR="00B03767" w:rsidRPr="007775DF">
        <w:rPr>
          <w:sz w:val="28"/>
          <w:szCs w:val="28"/>
          <w:lang w:val="ru-RU"/>
        </w:rPr>
        <w:t xml:space="preserve"> вправе использовать данные информационных систем </w:t>
      </w:r>
      <w:r w:rsidR="00482222">
        <w:rPr>
          <w:sz w:val="28"/>
          <w:szCs w:val="28"/>
          <w:lang w:val="ru-RU"/>
        </w:rPr>
        <w:t>ОГД</w:t>
      </w:r>
      <w:r w:rsidR="00B03767" w:rsidRPr="007775DF">
        <w:rPr>
          <w:sz w:val="28"/>
          <w:szCs w:val="28"/>
          <w:lang w:val="ru-RU"/>
        </w:rPr>
        <w:t xml:space="preserve">, а также провести проверку налогоплательщика (налогового агента) по вопросу определения взаиморасчетов между налогоплательщиком </w:t>
      </w:r>
      <w:r w:rsidR="00146E61">
        <w:rPr>
          <w:sz w:val="28"/>
          <w:szCs w:val="28"/>
          <w:lang w:val="ru-RU"/>
        </w:rPr>
        <w:br/>
      </w:r>
      <w:r w:rsidR="00B03767" w:rsidRPr="007775DF">
        <w:rPr>
          <w:sz w:val="28"/>
          <w:szCs w:val="28"/>
          <w:lang w:val="ru-RU"/>
        </w:rPr>
        <w:t xml:space="preserve">(налоговым агентом) и его дебиторами. В ходе проверки налогоплательщика (налогового агента) </w:t>
      </w:r>
      <w:r w:rsidR="00482222">
        <w:rPr>
          <w:sz w:val="28"/>
          <w:szCs w:val="28"/>
          <w:lang w:val="ru-RU"/>
        </w:rPr>
        <w:t>ОГД</w:t>
      </w:r>
      <w:r w:rsidR="00B03767" w:rsidRPr="007775DF">
        <w:rPr>
          <w:sz w:val="28"/>
          <w:szCs w:val="28"/>
          <w:lang w:val="ru-RU"/>
        </w:rPr>
        <w:t xml:space="preserve"> вправе провести встречную проверку дебиторов.</w:t>
      </w:r>
    </w:p>
    <w:p w14:paraId="17B8FD07" w14:textId="43536AE8" w:rsidR="00D17ABD" w:rsidRPr="00733471" w:rsidRDefault="00D17ABD" w:rsidP="007775DF">
      <w:pPr>
        <w:spacing w:after="0" w:line="240" w:lineRule="auto"/>
        <w:ind w:firstLine="709"/>
        <w:jc w:val="both"/>
        <w:rPr>
          <w:sz w:val="28"/>
          <w:szCs w:val="28"/>
          <w:lang w:val="ru-RU"/>
        </w:rPr>
      </w:pPr>
      <w:r w:rsidRPr="00733471">
        <w:rPr>
          <w:sz w:val="28"/>
          <w:szCs w:val="28"/>
          <w:lang w:val="ru-RU"/>
        </w:rPr>
        <w:t>ОГД не вправе подтверждать суммы дебиторской задолженности, оспариваемые в суде.</w:t>
      </w:r>
    </w:p>
    <w:p w14:paraId="1E335091" w14:textId="23AAB295" w:rsidR="00B03767" w:rsidRPr="00733471" w:rsidRDefault="00B03767" w:rsidP="007775DF">
      <w:pPr>
        <w:spacing w:after="0" w:line="240" w:lineRule="auto"/>
        <w:ind w:firstLine="708"/>
        <w:jc w:val="both"/>
        <w:rPr>
          <w:strike/>
          <w:sz w:val="28"/>
          <w:szCs w:val="28"/>
          <w:lang w:val="ru-RU" w:eastAsia="ru-RU"/>
        </w:rPr>
      </w:pPr>
      <w:r w:rsidRPr="00733471">
        <w:t> </w:t>
      </w:r>
      <w:r w:rsidR="00AE6DC9" w:rsidRPr="00733471">
        <w:rPr>
          <w:sz w:val="28"/>
          <w:szCs w:val="28"/>
          <w:lang w:val="ru-RU"/>
        </w:rPr>
        <w:t>60</w:t>
      </w:r>
      <w:r w:rsidRPr="00733471">
        <w:rPr>
          <w:sz w:val="28"/>
          <w:szCs w:val="28"/>
          <w:lang w:val="ru-RU"/>
        </w:rPr>
        <w:t xml:space="preserve">. На основании представленного налогоплательщиком </w:t>
      </w:r>
      <w:r w:rsidR="00146E61" w:rsidRPr="00733471">
        <w:rPr>
          <w:sz w:val="28"/>
          <w:szCs w:val="28"/>
          <w:lang w:val="ru-RU"/>
        </w:rPr>
        <w:br/>
      </w:r>
      <w:r w:rsidRPr="00733471">
        <w:rPr>
          <w:sz w:val="28"/>
          <w:szCs w:val="28"/>
          <w:lang w:val="ru-RU"/>
        </w:rPr>
        <w:t xml:space="preserve">(налоговым агентом) списка дебиторов и (или) сведений о дебиторах, полученных из информационных систем </w:t>
      </w:r>
      <w:r w:rsidR="003315AA" w:rsidRPr="00733471">
        <w:rPr>
          <w:sz w:val="28"/>
          <w:szCs w:val="28"/>
          <w:lang w:val="ru-RU"/>
        </w:rPr>
        <w:t>ОГД</w:t>
      </w:r>
      <w:r w:rsidRPr="00733471">
        <w:rPr>
          <w:sz w:val="28"/>
          <w:szCs w:val="28"/>
          <w:lang w:val="ru-RU"/>
        </w:rPr>
        <w:t xml:space="preserve">, и (или) акта проверки налогоплательщика (налогового агента), подтверждающего сумму дебиторской задолженности, </w:t>
      </w:r>
      <w:r w:rsidR="003315AA" w:rsidRPr="00733471">
        <w:rPr>
          <w:sz w:val="28"/>
          <w:szCs w:val="28"/>
          <w:lang w:val="ru-RU"/>
        </w:rPr>
        <w:t>ОГД</w:t>
      </w:r>
      <w:r w:rsidRPr="00733471">
        <w:rPr>
          <w:sz w:val="28"/>
          <w:szCs w:val="28"/>
          <w:lang w:val="ru-RU"/>
        </w:rPr>
        <w:t xml:space="preserve"> направляются дебиторам уведомления </w:t>
      </w:r>
      <w:r w:rsidR="003315AA" w:rsidRPr="00733471">
        <w:rPr>
          <w:sz w:val="28"/>
          <w:szCs w:val="28"/>
          <w:lang w:val="ru-RU"/>
        </w:rPr>
        <w:t>о подтверждении дебиторской задолженности</w:t>
      </w:r>
      <w:r w:rsidRPr="00733471">
        <w:rPr>
          <w:sz w:val="28"/>
          <w:szCs w:val="28"/>
          <w:lang w:val="ru-RU"/>
        </w:rPr>
        <w:t xml:space="preserve"> </w:t>
      </w:r>
      <w:r w:rsidR="003315AA" w:rsidRPr="00733471">
        <w:rPr>
          <w:sz w:val="28"/>
          <w:szCs w:val="28"/>
          <w:lang w:val="ru-RU" w:eastAsia="ru-RU"/>
        </w:rPr>
        <w:t>по форме согласно приложению 8 к настоящему приказу</w:t>
      </w:r>
      <w:r w:rsidR="003315AA" w:rsidRPr="00733471">
        <w:rPr>
          <w:sz w:val="28"/>
          <w:szCs w:val="28"/>
          <w:lang w:val="ru-RU"/>
        </w:rPr>
        <w:t xml:space="preserve"> </w:t>
      </w:r>
      <w:r w:rsidRPr="00733471">
        <w:rPr>
          <w:sz w:val="28"/>
          <w:szCs w:val="28"/>
          <w:lang w:val="ru-RU"/>
        </w:rPr>
        <w:t>в счет погашения налоговой задолженности налогоплательщика (налогового агента) в пределах сумм дебиторской задолженности.</w:t>
      </w:r>
    </w:p>
    <w:p w14:paraId="3A24B9B4" w14:textId="08BFC0AC" w:rsidR="006D6F37" w:rsidRPr="00733471" w:rsidRDefault="003315AA" w:rsidP="007775DF">
      <w:pPr>
        <w:spacing w:after="0" w:line="240" w:lineRule="auto"/>
        <w:ind w:firstLine="709"/>
        <w:jc w:val="both"/>
        <w:rPr>
          <w:sz w:val="28"/>
          <w:szCs w:val="28"/>
          <w:lang w:val="ru-RU" w:eastAsia="ru-RU"/>
        </w:rPr>
      </w:pPr>
      <w:r w:rsidRPr="00733471">
        <w:rPr>
          <w:sz w:val="28"/>
          <w:szCs w:val="28"/>
          <w:lang w:val="ru-RU" w:eastAsia="ru-RU"/>
        </w:rPr>
        <w:t>6</w:t>
      </w:r>
      <w:r w:rsidR="00AE6DC9" w:rsidRPr="00733471">
        <w:rPr>
          <w:sz w:val="28"/>
          <w:szCs w:val="28"/>
          <w:lang w:val="ru-RU" w:eastAsia="ru-RU"/>
        </w:rPr>
        <w:t>1</w:t>
      </w:r>
      <w:r w:rsidRPr="00733471">
        <w:rPr>
          <w:sz w:val="28"/>
          <w:szCs w:val="28"/>
          <w:lang w:val="ru-RU" w:eastAsia="ru-RU"/>
        </w:rPr>
        <w:t xml:space="preserve">. </w:t>
      </w:r>
      <w:r w:rsidR="006D6F37" w:rsidRPr="00733471">
        <w:rPr>
          <w:sz w:val="28"/>
          <w:szCs w:val="28"/>
          <w:lang w:val="ru-RU" w:eastAsia="ru-RU"/>
        </w:rPr>
        <w:t xml:space="preserve">Уведомление о подтверждении дебиторской задолженности подлежит исполнению дебиторами в течение </w:t>
      </w:r>
      <w:r w:rsidR="007E60D1" w:rsidRPr="00733471">
        <w:rPr>
          <w:sz w:val="28"/>
          <w:szCs w:val="28"/>
          <w:lang w:val="ru-RU" w:eastAsia="ru-RU"/>
        </w:rPr>
        <w:t>20 (</w:t>
      </w:r>
      <w:r w:rsidR="006D6F37" w:rsidRPr="00733471">
        <w:rPr>
          <w:sz w:val="28"/>
          <w:szCs w:val="28"/>
          <w:lang w:val="ru-RU" w:eastAsia="ru-RU"/>
        </w:rPr>
        <w:t>двадцати</w:t>
      </w:r>
      <w:r w:rsidR="007E60D1" w:rsidRPr="00733471">
        <w:rPr>
          <w:sz w:val="28"/>
          <w:szCs w:val="28"/>
          <w:lang w:val="ru-RU" w:eastAsia="ru-RU"/>
        </w:rPr>
        <w:t>)</w:t>
      </w:r>
      <w:r w:rsidR="006D6F37" w:rsidRPr="00733471">
        <w:rPr>
          <w:color w:val="FF0000"/>
          <w:sz w:val="28"/>
          <w:szCs w:val="28"/>
          <w:lang w:val="ru-RU" w:eastAsia="ru-RU"/>
        </w:rPr>
        <w:t xml:space="preserve"> </w:t>
      </w:r>
      <w:r w:rsidR="006D6F37" w:rsidRPr="00733471">
        <w:rPr>
          <w:sz w:val="28"/>
          <w:szCs w:val="28"/>
          <w:lang w:val="ru-RU" w:eastAsia="ru-RU"/>
        </w:rPr>
        <w:t xml:space="preserve">рабочих дней со дня, следующих за днем получения указанного уведомления, путем представления в </w:t>
      </w:r>
      <w:r w:rsidR="007E60D1" w:rsidRPr="00733471">
        <w:rPr>
          <w:sz w:val="28"/>
          <w:szCs w:val="28"/>
          <w:lang w:val="ru-RU" w:eastAsia="ru-RU"/>
        </w:rPr>
        <w:t>ОГД</w:t>
      </w:r>
      <w:r w:rsidR="006D6F37" w:rsidRPr="00733471">
        <w:rPr>
          <w:sz w:val="28"/>
          <w:szCs w:val="28"/>
          <w:lang w:val="ru-RU" w:eastAsia="ru-RU"/>
        </w:rPr>
        <w:t xml:space="preserve"> акта сверки взаиморасчетов, составленного совместно с налогоплательщиком (налоговым агентом), на бумажном или электронном носителе, </w:t>
      </w:r>
      <w:r w:rsidR="006D6F37" w:rsidRPr="00733471">
        <w:rPr>
          <w:bCs/>
          <w:sz w:val="28"/>
          <w:szCs w:val="28"/>
          <w:lang w:val="ru-RU" w:eastAsia="ru-RU"/>
        </w:rPr>
        <w:t>и (или)</w:t>
      </w:r>
      <w:r w:rsidR="006D6F37" w:rsidRPr="00733471">
        <w:rPr>
          <w:b/>
          <w:sz w:val="28"/>
          <w:szCs w:val="28"/>
          <w:lang w:val="ru-RU" w:eastAsia="ru-RU"/>
        </w:rPr>
        <w:t xml:space="preserve"> </w:t>
      </w:r>
      <w:r w:rsidR="006D6F37" w:rsidRPr="00733471">
        <w:rPr>
          <w:sz w:val="28"/>
          <w:szCs w:val="28"/>
          <w:lang w:val="ru-RU" w:eastAsia="ru-RU"/>
        </w:rPr>
        <w:t>документы, подтверждающие взаиморасчеты с налогоплательщиком.</w:t>
      </w:r>
    </w:p>
    <w:p w14:paraId="2DF4F161" w14:textId="77777777" w:rsidR="006D6F37" w:rsidRPr="00733471" w:rsidRDefault="006D6F37" w:rsidP="007775DF">
      <w:pPr>
        <w:spacing w:after="0" w:line="240" w:lineRule="auto"/>
        <w:ind w:firstLine="709"/>
        <w:jc w:val="both"/>
        <w:rPr>
          <w:sz w:val="28"/>
          <w:szCs w:val="28"/>
          <w:lang w:val="ru-RU" w:eastAsia="ru-RU"/>
        </w:rPr>
      </w:pPr>
      <w:r w:rsidRPr="00733471">
        <w:rPr>
          <w:sz w:val="28"/>
          <w:szCs w:val="28"/>
          <w:lang w:val="ru-RU" w:eastAsia="ru-RU"/>
        </w:rPr>
        <w:t>Акт сверки взаиморасчетов должен содержать следующие сведения:</w:t>
      </w:r>
    </w:p>
    <w:p w14:paraId="28DCD88D" w14:textId="77777777" w:rsidR="006D6F37" w:rsidRPr="00733471" w:rsidRDefault="006D6F37" w:rsidP="007775DF">
      <w:pPr>
        <w:spacing w:after="0" w:line="240" w:lineRule="auto"/>
        <w:ind w:firstLine="709"/>
        <w:jc w:val="both"/>
        <w:rPr>
          <w:sz w:val="28"/>
          <w:szCs w:val="28"/>
          <w:lang w:val="ru-RU" w:eastAsia="ru-RU"/>
        </w:rPr>
      </w:pPr>
      <w:r w:rsidRPr="00733471">
        <w:rPr>
          <w:sz w:val="28"/>
          <w:szCs w:val="28"/>
          <w:lang w:val="ru-RU" w:eastAsia="ru-RU"/>
        </w:rPr>
        <w:t>1) идентификационные данные налогоплательщика (налогового агента) и его дебитора;</w:t>
      </w:r>
    </w:p>
    <w:p w14:paraId="3B6C698C" w14:textId="77777777" w:rsidR="006D6F37" w:rsidRPr="00733471" w:rsidRDefault="006D6F37" w:rsidP="007775DF">
      <w:pPr>
        <w:spacing w:after="0" w:line="240" w:lineRule="auto"/>
        <w:ind w:firstLine="709"/>
        <w:jc w:val="both"/>
        <w:rPr>
          <w:sz w:val="28"/>
          <w:szCs w:val="28"/>
          <w:lang w:val="ru-RU" w:eastAsia="ru-RU"/>
        </w:rPr>
      </w:pPr>
      <w:r w:rsidRPr="00733471">
        <w:rPr>
          <w:sz w:val="28"/>
          <w:szCs w:val="28"/>
          <w:lang w:val="ru-RU" w:eastAsia="ru-RU"/>
        </w:rPr>
        <w:t>2) сумму задолженности дебитора перед налогоплательщиком (налоговым агентом);</w:t>
      </w:r>
    </w:p>
    <w:p w14:paraId="4919EEE9" w14:textId="2F37D7FE" w:rsidR="006D6F37" w:rsidRPr="00733471" w:rsidRDefault="006D6F37" w:rsidP="007775DF">
      <w:pPr>
        <w:spacing w:after="0" w:line="240" w:lineRule="auto"/>
        <w:ind w:firstLine="709"/>
        <w:jc w:val="both"/>
        <w:rPr>
          <w:sz w:val="28"/>
          <w:szCs w:val="28"/>
          <w:lang w:val="ru-RU" w:eastAsia="ru-RU"/>
        </w:rPr>
      </w:pPr>
      <w:r w:rsidRPr="00733471">
        <w:rPr>
          <w:sz w:val="28"/>
          <w:szCs w:val="28"/>
          <w:lang w:val="ru-RU" w:eastAsia="ru-RU"/>
        </w:rPr>
        <w:t>3) юридические реквизиты, печать (при ее наличии) и подписи налогоплательщика (налогового агента) и его дебитора;</w:t>
      </w:r>
    </w:p>
    <w:p w14:paraId="0C660292" w14:textId="01CDCFEB" w:rsidR="006975CC" w:rsidRPr="00733471" w:rsidRDefault="006975CC" w:rsidP="007775DF">
      <w:pPr>
        <w:spacing w:after="0" w:line="240" w:lineRule="auto"/>
        <w:ind w:firstLine="709"/>
        <w:jc w:val="both"/>
        <w:rPr>
          <w:sz w:val="28"/>
          <w:szCs w:val="28"/>
          <w:lang w:val="ru-RU" w:eastAsia="ru-RU"/>
        </w:rPr>
      </w:pPr>
      <w:r w:rsidRPr="00733471">
        <w:rPr>
          <w:sz w:val="28"/>
          <w:szCs w:val="28"/>
          <w:lang w:val="ru-RU" w:eastAsia="ru-RU"/>
        </w:rPr>
        <w:t>4) период акта сверк</w:t>
      </w:r>
      <w:r w:rsidR="00CC3DFB" w:rsidRPr="00733471">
        <w:rPr>
          <w:sz w:val="28"/>
          <w:szCs w:val="28"/>
          <w:lang w:val="ru-RU" w:eastAsia="ru-RU"/>
        </w:rPr>
        <w:t xml:space="preserve">и с налогоплательщиком в пределах </w:t>
      </w:r>
      <w:r w:rsidRPr="00733471">
        <w:rPr>
          <w:sz w:val="28"/>
          <w:szCs w:val="28"/>
          <w:lang w:val="ru-RU" w:eastAsia="ru-RU"/>
        </w:rPr>
        <w:t>срока исковой давности;</w:t>
      </w:r>
    </w:p>
    <w:p w14:paraId="02EF2C53" w14:textId="17D3B4AB" w:rsidR="006D6F37" w:rsidRPr="00733471" w:rsidRDefault="006975CC" w:rsidP="007775DF">
      <w:pPr>
        <w:spacing w:after="0" w:line="240" w:lineRule="auto"/>
        <w:ind w:firstLine="709"/>
        <w:jc w:val="both"/>
        <w:rPr>
          <w:sz w:val="28"/>
          <w:szCs w:val="28"/>
          <w:lang w:val="ru-RU" w:eastAsia="ru-RU"/>
        </w:rPr>
      </w:pPr>
      <w:r w:rsidRPr="00733471">
        <w:rPr>
          <w:sz w:val="28"/>
          <w:szCs w:val="28"/>
          <w:lang w:val="ru-RU" w:eastAsia="ru-RU"/>
        </w:rPr>
        <w:t>5</w:t>
      </w:r>
      <w:r w:rsidR="006D6F37" w:rsidRPr="00733471">
        <w:rPr>
          <w:sz w:val="28"/>
          <w:szCs w:val="28"/>
          <w:lang w:val="ru-RU" w:eastAsia="ru-RU"/>
        </w:rPr>
        <w:t>) дату составления акта сверки, которая не до</w:t>
      </w:r>
      <w:r w:rsidR="007E60D1" w:rsidRPr="00733471">
        <w:rPr>
          <w:sz w:val="28"/>
          <w:szCs w:val="28"/>
          <w:lang w:val="ru-RU" w:eastAsia="ru-RU"/>
        </w:rPr>
        <w:t>лжна быть ранее даты получения У</w:t>
      </w:r>
      <w:r w:rsidR="006D6F37" w:rsidRPr="00733471">
        <w:rPr>
          <w:sz w:val="28"/>
          <w:szCs w:val="28"/>
          <w:lang w:val="ru-RU" w:eastAsia="ru-RU"/>
        </w:rPr>
        <w:t>ведомления налогоплательщиком (налоговым агентом).</w:t>
      </w:r>
    </w:p>
    <w:p w14:paraId="2C84312A" w14:textId="2236994F" w:rsidR="006D6F37" w:rsidRPr="00733471" w:rsidRDefault="006D6F37" w:rsidP="007775DF">
      <w:pPr>
        <w:spacing w:after="0" w:line="240" w:lineRule="auto"/>
        <w:ind w:firstLine="709"/>
        <w:jc w:val="both"/>
        <w:rPr>
          <w:sz w:val="28"/>
          <w:szCs w:val="28"/>
          <w:lang w:val="ru-RU" w:eastAsia="ru-RU"/>
        </w:rPr>
      </w:pPr>
      <w:r w:rsidRPr="00733471">
        <w:rPr>
          <w:sz w:val="28"/>
          <w:szCs w:val="28"/>
          <w:lang w:val="ru-RU" w:eastAsia="ru-RU"/>
        </w:rPr>
        <w:t>6</w:t>
      </w:r>
      <w:r w:rsidR="00DF32D0" w:rsidRPr="00733471">
        <w:rPr>
          <w:sz w:val="28"/>
          <w:szCs w:val="28"/>
          <w:lang w:val="ru-RU" w:eastAsia="ru-RU"/>
        </w:rPr>
        <w:t>2</w:t>
      </w:r>
      <w:r w:rsidRPr="00733471">
        <w:rPr>
          <w:sz w:val="28"/>
          <w:szCs w:val="28"/>
          <w:lang w:val="ru-RU" w:eastAsia="ru-RU"/>
        </w:rPr>
        <w:t>. Документы, подтверждающие взаиморасчеты с налогоплательщиком, подлежат представлению дебитором в случае невозможности составления акта сверки взаиморасчетов между дебитором и налогоплательщиком на дату получения уведомления.</w:t>
      </w:r>
    </w:p>
    <w:p w14:paraId="665ED6E6" w14:textId="5F3FB9D1" w:rsidR="006D6F37" w:rsidRPr="00733471" w:rsidRDefault="006D6F37" w:rsidP="007775DF">
      <w:pPr>
        <w:spacing w:after="0" w:line="240" w:lineRule="auto"/>
        <w:ind w:firstLine="709"/>
        <w:jc w:val="both"/>
        <w:rPr>
          <w:sz w:val="28"/>
          <w:szCs w:val="28"/>
          <w:lang w:val="ru-RU" w:eastAsia="ru-RU"/>
        </w:rPr>
      </w:pPr>
      <w:r w:rsidRPr="00733471">
        <w:rPr>
          <w:sz w:val="28"/>
          <w:szCs w:val="28"/>
          <w:lang w:val="ru-RU" w:eastAsia="ru-RU"/>
        </w:rPr>
        <w:t xml:space="preserve">При согласии на списание суммы дебиторской задолженности перед налогоплательщиком (налоговым агентом) с его банковского счета в счет погашения налоговой задолженности налогоплательщика (налогового агента), дебитор представляет </w:t>
      </w:r>
      <w:r w:rsidR="007E60D1" w:rsidRPr="00733471">
        <w:rPr>
          <w:sz w:val="28"/>
          <w:szCs w:val="28"/>
          <w:lang w:val="ru-RU" w:eastAsia="ru-RU"/>
        </w:rPr>
        <w:t>ОГД</w:t>
      </w:r>
      <w:r w:rsidRPr="00733471">
        <w:rPr>
          <w:sz w:val="28"/>
          <w:szCs w:val="28"/>
          <w:lang w:val="ru-RU" w:eastAsia="ru-RU"/>
        </w:rPr>
        <w:t xml:space="preserve"> данные банковского счета, с которого должна списаться такая сумма. При этом акт сверки взаиморасчетов не представляется.</w:t>
      </w:r>
    </w:p>
    <w:p w14:paraId="5F6720B3" w14:textId="58F065C3" w:rsidR="006D6F37" w:rsidRPr="00733471" w:rsidRDefault="00D45520" w:rsidP="007775DF">
      <w:pPr>
        <w:spacing w:after="0" w:line="240" w:lineRule="auto"/>
        <w:ind w:firstLine="709"/>
        <w:jc w:val="both"/>
        <w:rPr>
          <w:sz w:val="28"/>
          <w:szCs w:val="28"/>
          <w:lang w:val="ru-RU" w:eastAsia="ru-RU"/>
        </w:rPr>
      </w:pPr>
      <w:r w:rsidRPr="00733471">
        <w:rPr>
          <w:sz w:val="28"/>
          <w:szCs w:val="28"/>
          <w:lang w:val="ru-RU" w:eastAsia="ru-RU"/>
        </w:rPr>
        <w:t>ОГД</w:t>
      </w:r>
      <w:r w:rsidR="006D6F37" w:rsidRPr="00733471">
        <w:rPr>
          <w:sz w:val="28"/>
          <w:szCs w:val="28"/>
          <w:lang w:val="ru-RU" w:eastAsia="ru-RU"/>
        </w:rPr>
        <w:t xml:space="preserve"> по такому дебитору выставляет </w:t>
      </w:r>
      <w:r w:rsidR="00DF32D0" w:rsidRPr="00733471">
        <w:rPr>
          <w:sz w:val="28"/>
          <w:szCs w:val="28"/>
          <w:lang w:val="ru-RU" w:eastAsia="ru-RU"/>
        </w:rPr>
        <w:t>инкассовые распоряжения</w:t>
      </w:r>
      <w:r w:rsidR="006D6F37" w:rsidRPr="00733471">
        <w:rPr>
          <w:sz w:val="28"/>
          <w:szCs w:val="28"/>
          <w:lang w:val="ru-RU" w:eastAsia="ru-RU"/>
        </w:rPr>
        <w:t xml:space="preserve"> на указанный им банковский счет. При отсутствии денег на указанном дебитором банковском счете в течение </w:t>
      </w:r>
      <w:r w:rsidR="00DA6688" w:rsidRPr="00733471">
        <w:rPr>
          <w:sz w:val="28"/>
          <w:szCs w:val="28"/>
          <w:lang w:val="ru-RU" w:eastAsia="ru-RU"/>
        </w:rPr>
        <w:br/>
      </w:r>
      <w:r w:rsidRPr="00733471">
        <w:rPr>
          <w:sz w:val="28"/>
          <w:szCs w:val="28"/>
          <w:lang w:val="ru-RU" w:eastAsia="ru-RU"/>
        </w:rPr>
        <w:t>1 (</w:t>
      </w:r>
      <w:r w:rsidR="006D6F37" w:rsidRPr="00733471">
        <w:rPr>
          <w:sz w:val="28"/>
          <w:szCs w:val="28"/>
          <w:lang w:val="ru-RU" w:eastAsia="ru-RU"/>
        </w:rPr>
        <w:t>одного</w:t>
      </w:r>
      <w:r w:rsidRPr="00733471">
        <w:rPr>
          <w:sz w:val="28"/>
          <w:szCs w:val="28"/>
          <w:lang w:val="ru-RU" w:eastAsia="ru-RU"/>
        </w:rPr>
        <w:t>)</w:t>
      </w:r>
      <w:r w:rsidR="006D6F37" w:rsidRPr="00733471">
        <w:rPr>
          <w:sz w:val="28"/>
          <w:szCs w:val="28"/>
          <w:lang w:val="ru-RU" w:eastAsia="ru-RU"/>
        </w:rPr>
        <w:t xml:space="preserve"> дня со дня предоставления данных банковского счета, </w:t>
      </w:r>
      <w:r w:rsidR="00DF32D0" w:rsidRPr="00733471">
        <w:rPr>
          <w:sz w:val="28"/>
          <w:szCs w:val="28"/>
          <w:lang w:val="ru-RU" w:eastAsia="ru-RU"/>
        </w:rPr>
        <w:t>инкассовое распоряжение</w:t>
      </w:r>
      <w:r w:rsidR="006D6F37" w:rsidRPr="00733471">
        <w:rPr>
          <w:sz w:val="28"/>
          <w:szCs w:val="28"/>
          <w:lang w:val="ru-RU" w:eastAsia="ru-RU"/>
        </w:rPr>
        <w:t xml:space="preserve"> выставляется на все банковские счета такого дебитора.</w:t>
      </w:r>
    </w:p>
    <w:p w14:paraId="125E697E" w14:textId="5D44E4A5" w:rsidR="006D6F37" w:rsidRPr="00733471" w:rsidRDefault="006D6F37" w:rsidP="007775DF">
      <w:pPr>
        <w:spacing w:after="0" w:line="240" w:lineRule="auto"/>
        <w:ind w:firstLine="709"/>
        <w:jc w:val="both"/>
        <w:rPr>
          <w:sz w:val="28"/>
          <w:szCs w:val="28"/>
          <w:lang w:val="ru-RU" w:eastAsia="ru-RU"/>
        </w:rPr>
      </w:pPr>
      <w:r w:rsidRPr="00733471">
        <w:rPr>
          <w:sz w:val="28"/>
          <w:szCs w:val="28"/>
          <w:lang w:val="ru-RU" w:eastAsia="ru-RU"/>
        </w:rPr>
        <w:t>6</w:t>
      </w:r>
      <w:r w:rsidR="00DF32D0" w:rsidRPr="00733471">
        <w:rPr>
          <w:sz w:val="28"/>
          <w:szCs w:val="28"/>
          <w:lang w:val="ru-RU" w:eastAsia="ru-RU"/>
        </w:rPr>
        <w:t>3</w:t>
      </w:r>
      <w:r w:rsidRPr="00733471">
        <w:rPr>
          <w:sz w:val="28"/>
          <w:szCs w:val="28"/>
          <w:lang w:val="ru-RU" w:eastAsia="ru-RU"/>
        </w:rPr>
        <w:t>. При неисполнении уведомления о подтверждении суммы дебиторской задолженности в срок, предусмотренный пунктом 6</w:t>
      </w:r>
      <w:r w:rsidR="00DF32D0" w:rsidRPr="00733471">
        <w:rPr>
          <w:sz w:val="28"/>
          <w:szCs w:val="28"/>
          <w:lang w:val="ru-RU" w:eastAsia="ru-RU"/>
        </w:rPr>
        <w:t>1</w:t>
      </w:r>
      <w:r w:rsidRPr="00733471">
        <w:rPr>
          <w:sz w:val="28"/>
          <w:szCs w:val="28"/>
          <w:lang w:val="ru-RU" w:eastAsia="ru-RU"/>
        </w:rPr>
        <w:t xml:space="preserve"> настояще</w:t>
      </w:r>
      <w:r w:rsidR="00DF32D0" w:rsidRPr="00733471">
        <w:rPr>
          <w:sz w:val="28"/>
          <w:szCs w:val="28"/>
          <w:lang w:val="ru-RU" w:eastAsia="ru-RU"/>
        </w:rPr>
        <w:t>го параграфа</w:t>
      </w:r>
      <w:r w:rsidRPr="00733471">
        <w:rPr>
          <w:sz w:val="28"/>
          <w:szCs w:val="28"/>
          <w:lang w:val="ru-RU" w:eastAsia="ru-RU"/>
        </w:rPr>
        <w:t xml:space="preserve">, </w:t>
      </w:r>
      <w:r w:rsidR="0012355A" w:rsidRPr="00733471">
        <w:rPr>
          <w:sz w:val="28"/>
          <w:szCs w:val="28"/>
          <w:lang w:val="ru-RU" w:eastAsia="ru-RU"/>
        </w:rPr>
        <w:t>ОГД</w:t>
      </w:r>
      <w:r w:rsidRPr="00733471">
        <w:rPr>
          <w:sz w:val="28"/>
          <w:szCs w:val="28"/>
          <w:lang w:val="ru-RU" w:eastAsia="ru-RU"/>
        </w:rPr>
        <w:t>:</w:t>
      </w:r>
    </w:p>
    <w:p w14:paraId="734593BB" w14:textId="18303B87" w:rsidR="00B01B6E" w:rsidRPr="00733471" w:rsidRDefault="006D6F37" w:rsidP="007775DF">
      <w:pPr>
        <w:spacing w:after="0" w:line="240" w:lineRule="auto"/>
        <w:ind w:firstLine="709"/>
        <w:jc w:val="both"/>
        <w:rPr>
          <w:sz w:val="28"/>
          <w:szCs w:val="28"/>
          <w:lang w:val="ru-RU" w:eastAsia="ru-RU"/>
        </w:rPr>
      </w:pPr>
      <w:r w:rsidRPr="00733471">
        <w:rPr>
          <w:sz w:val="28"/>
          <w:szCs w:val="28"/>
          <w:lang w:val="ru-RU" w:eastAsia="ru-RU"/>
        </w:rPr>
        <w:t xml:space="preserve">приостанавливают расходные операции по банковским счетам </w:t>
      </w:r>
      <w:r w:rsidR="00210F4A" w:rsidRPr="00733471">
        <w:rPr>
          <w:sz w:val="28"/>
          <w:szCs w:val="28"/>
          <w:lang w:val="ru-RU" w:eastAsia="ru-RU"/>
        </w:rPr>
        <w:t xml:space="preserve">путем вынесения распоряжения о приостановлении расходных операции по банковским счетам дебитора </w:t>
      </w:r>
      <w:r w:rsidRPr="00733471">
        <w:rPr>
          <w:sz w:val="28"/>
          <w:szCs w:val="28"/>
          <w:lang w:val="ru-RU" w:eastAsia="ru-RU"/>
        </w:rPr>
        <w:t xml:space="preserve">в течение </w:t>
      </w:r>
      <w:r w:rsidR="00D45520" w:rsidRPr="00733471">
        <w:rPr>
          <w:sz w:val="28"/>
          <w:szCs w:val="28"/>
          <w:lang w:val="ru-RU" w:eastAsia="ru-RU"/>
        </w:rPr>
        <w:t>1 (</w:t>
      </w:r>
      <w:r w:rsidRPr="00733471">
        <w:rPr>
          <w:sz w:val="28"/>
          <w:szCs w:val="28"/>
          <w:lang w:val="ru-RU" w:eastAsia="ru-RU"/>
        </w:rPr>
        <w:t>одного</w:t>
      </w:r>
      <w:r w:rsidR="00D45520" w:rsidRPr="00733471">
        <w:rPr>
          <w:sz w:val="28"/>
          <w:szCs w:val="28"/>
          <w:lang w:val="ru-RU" w:eastAsia="ru-RU"/>
        </w:rPr>
        <w:t>)</w:t>
      </w:r>
      <w:r w:rsidRPr="00733471">
        <w:rPr>
          <w:sz w:val="28"/>
          <w:szCs w:val="28"/>
          <w:lang w:val="ru-RU" w:eastAsia="ru-RU"/>
        </w:rPr>
        <w:t xml:space="preserve"> рабочего дня, следующего за днем истечения срока истечения срока исполнения такого уведомления</w:t>
      </w:r>
      <w:r w:rsidR="00F71760" w:rsidRPr="00733471">
        <w:rPr>
          <w:sz w:val="28"/>
          <w:szCs w:val="28"/>
          <w:lang w:val="ru-RU" w:eastAsia="ru-RU"/>
        </w:rPr>
        <w:t>.</w:t>
      </w:r>
    </w:p>
    <w:p w14:paraId="1689F7E2" w14:textId="0B35230B" w:rsidR="00F71760" w:rsidRPr="00733471" w:rsidRDefault="00F71760" w:rsidP="007775DF">
      <w:pPr>
        <w:spacing w:after="0" w:line="240" w:lineRule="auto"/>
        <w:ind w:firstLine="709"/>
        <w:jc w:val="both"/>
        <w:rPr>
          <w:sz w:val="28"/>
          <w:szCs w:val="28"/>
          <w:lang w:val="ru-RU" w:eastAsia="ru-RU"/>
        </w:rPr>
      </w:pPr>
      <w:r w:rsidRPr="00733471">
        <w:rPr>
          <w:sz w:val="28"/>
          <w:szCs w:val="28"/>
          <w:lang w:val="ru-RU" w:eastAsia="ru-RU"/>
        </w:rPr>
        <w:t>При непредставлении дебиторами акта сверки взаиморасчетов в срок, предусмотренный пунктом 61 настоящего параграфа, либо не</w:t>
      </w:r>
      <w:r w:rsidR="007A34C8" w:rsidRPr="00733471">
        <w:rPr>
          <w:sz w:val="28"/>
          <w:szCs w:val="28"/>
          <w:lang w:val="ru-RU" w:eastAsia="ru-RU"/>
        </w:rPr>
        <w:t xml:space="preserve"> </w:t>
      </w:r>
      <w:r w:rsidRPr="00733471">
        <w:rPr>
          <w:sz w:val="28"/>
          <w:szCs w:val="28"/>
          <w:lang w:val="ru-RU" w:eastAsia="ru-RU"/>
        </w:rPr>
        <w:t xml:space="preserve">подтверждения суммы дебиторской задолженности </w:t>
      </w:r>
      <w:r w:rsidR="00D129EA" w:rsidRPr="00733471">
        <w:rPr>
          <w:sz w:val="28"/>
          <w:szCs w:val="28"/>
          <w:lang w:val="ru-RU" w:eastAsia="ru-RU"/>
        </w:rPr>
        <w:t>ОГД</w:t>
      </w:r>
      <w:r w:rsidRPr="00733471">
        <w:rPr>
          <w:sz w:val="28"/>
          <w:szCs w:val="28"/>
          <w:lang w:val="ru-RU" w:eastAsia="ru-RU"/>
        </w:rPr>
        <w:t xml:space="preserve"> проводится налоговая проверка указанных дебиторов.</w:t>
      </w:r>
    </w:p>
    <w:p w14:paraId="44C1CF1B" w14:textId="2F26DC3F" w:rsidR="00210F4A" w:rsidRPr="00CE3380" w:rsidRDefault="00210F4A" w:rsidP="00877763">
      <w:pPr>
        <w:spacing w:after="0" w:line="240" w:lineRule="auto"/>
        <w:ind w:firstLine="709"/>
        <w:jc w:val="both"/>
        <w:rPr>
          <w:sz w:val="28"/>
          <w:szCs w:val="28"/>
          <w:lang w:val="ru-RU" w:eastAsia="ru-RU"/>
        </w:rPr>
      </w:pPr>
      <w:r w:rsidRPr="00733471">
        <w:rPr>
          <w:sz w:val="28"/>
          <w:szCs w:val="28"/>
          <w:lang w:val="ru-RU" w:eastAsia="ru-RU"/>
        </w:rPr>
        <w:t>Распоряжения о приостановлении расходных</w:t>
      </w:r>
      <w:r w:rsidRPr="00CE3380">
        <w:rPr>
          <w:sz w:val="28"/>
          <w:szCs w:val="28"/>
          <w:lang w:val="ru-RU" w:eastAsia="ru-RU"/>
        </w:rPr>
        <w:t xml:space="preserve"> операции по банковским счетам дебитора, подлежат отзыву в течение 1 (одного) рабочего дня, следующего за днем:</w:t>
      </w:r>
    </w:p>
    <w:p w14:paraId="5A331427" w14:textId="7DCDB255" w:rsidR="00210F4A" w:rsidRPr="00CE3380" w:rsidRDefault="00210F4A" w:rsidP="00210F4A">
      <w:pPr>
        <w:spacing w:after="0" w:line="240" w:lineRule="auto"/>
        <w:ind w:firstLine="709"/>
        <w:jc w:val="both"/>
        <w:rPr>
          <w:sz w:val="28"/>
          <w:szCs w:val="28"/>
          <w:lang w:val="ru-RU" w:eastAsia="ru-RU"/>
        </w:rPr>
      </w:pPr>
      <w:r w:rsidRPr="00CE3380">
        <w:rPr>
          <w:sz w:val="28"/>
          <w:szCs w:val="28"/>
          <w:lang w:val="ru-RU" w:eastAsia="ru-RU"/>
        </w:rPr>
        <w:t>1) представления дебитором в ОГД пояснения или документов, подтверждающих погашение дебиторской задолженности;</w:t>
      </w:r>
      <w:r w:rsidRPr="00CE3380">
        <w:rPr>
          <w:b/>
          <w:sz w:val="28"/>
          <w:szCs w:val="28"/>
          <w:lang w:val="ru-RU" w:eastAsia="ru-RU"/>
        </w:rPr>
        <w:t xml:space="preserve"> </w:t>
      </w:r>
    </w:p>
    <w:p w14:paraId="7498F1BC" w14:textId="77777777" w:rsidR="00210F4A" w:rsidRPr="00C91031" w:rsidRDefault="00210F4A" w:rsidP="00210F4A">
      <w:pPr>
        <w:spacing w:after="0" w:line="240" w:lineRule="auto"/>
        <w:ind w:firstLine="709"/>
        <w:jc w:val="both"/>
        <w:rPr>
          <w:sz w:val="28"/>
          <w:szCs w:val="28"/>
          <w:lang w:val="ru-RU" w:eastAsia="ru-RU"/>
        </w:rPr>
      </w:pPr>
      <w:r w:rsidRPr="00CE3380">
        <w:rPr>
          <w:sz w:val="28"/>
          <w:szCs w:val="28"/>
          <w:lang w:val="ru-RU" w:eastAsia="ru-RU"/>
        </w:rPr>
        <w:t>2) погашения налоговой задолженности.</w:t>
      </w:r>
      <w:r w:rsidRPr="00C91031">
        <w:rPr>
          <w:sz w:val="28"/>
          <w:szCs w:val="28"/>
          <w:lang w:val="ru-RU" w:eastAsia="ru-RU"/>
        </w:rPr>
        <w:t xml:space="preserve"> </w:t>
      </w:r>
    </w:p>
    <w:p w14:paraId="0CEBD965" w14:textId="09C7E8FF"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6</w:t>
      </w:r>
      <w:r w:rsidR="00B76E98">
        <w:rPr>
          <w:sz w:val="28"/>
          <w:szCs w:val="28"/>
          <w:lang w:val="ru-RU" w:eastAsia="ru-RU"/>
        </w:rPr>
        <w:t>4</w:t>
      </w:r>
      <w:r w:rsidRPr="00C91031">
        <w:rPr>
          <w:sz w:val="28"/>
          <w:szCs w:val="28"/>
          <w:lang w:val="ru-RU" w:eastAsia="ru-RU"/>
        </w:rPr>
        <w:t xml:space="preserve">. </w:t>
      </w:r>
      <w:r w:rsidR="00D45520" w:rsidRPr="00C91031">
        <w:rPr>
          <w:sz w:val="28"/>
          <w:szCs w:val="28"/>
          <w:lang w:val="ru-RU" w:eastAsia="ru-RU"/>
        </w:rPr>
        <w:t>ОГД</w:t>
      </w:r>
      <w:r w:rsidRPr="00C91031">
        <w:rPr>
          <w:sz w:val="28"/>
          <w:szCs w:val="28"/>
          <w:lang w:val="ru-RU" w:eastAsia="ru-RU"/>
        </w:rPr>
        <w:t xml:space="preserve"> выставляет на банковские счета дебитора </w:t>
      </w:r>
      <w:r w:rsidR="00DF32D0">
        <w:rPr>
          <w:sz w:val="28"/>
          <w:szCs w:val="28"/>
          <w:lang w:val="ru-RU" w:eastAsia="ru-RU"/>
        </w:rPr>
        <w:t>инкассовые распоряжения</w:t>
      </w:r>
      <w:r w:rsidRPr="00C91031">
        <w:rPr>
          <w:sz w:val="28"/>
          <w:szCs w:val="28"/>
          <w:lang w:val="ru-RU" w:eastAsia="ru-RU"/>
        </w:rPr>
        <w:t xml:space="preserve"> на сумму налоговой задолженности налогоплательщика в пределах дебиторской задолженности, подтвержденной одним из следующих документов:</w:t>
      </w:r>
    </w:p>
    <w:p w14:paraId="4EFFC0E5"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1) актом сверки взаиморасчетов;</w:t>
      </w:r>
    </w:p>
    <w:p w14:paraId="4497FCCA" w14:textId="384D32F8"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2) актом проверки дебитора, </w:t>
      </w:r>
      <w:r w:rsidR="002A147E">
        <w:rPr>
          <w:sz w:val="28"/>
          <w:szCs w:val="28"/>
          <w:lang w:val="ru-RU" w:eastAsia="ru-RU"/>
        </w:rPr>
        <w:t xml:space="preserve">также </w:t>
      </w:r>
      <w:r w:rsidRPr="00C91031">
        <w:rPr>
          <w:sz w:val="28"/>
          <w:szCs w:val="28"/>
          <w:lang w:val="ru-RU" w:eastAsia="ru-RU"/>
        </w:rPr>
        <w:t>встречной проверки, подтверждающих сумму дебиторской задолженности;</w:t>
      </w:r>
    </w:p>
    <w:p w14:paraId="15C9A4EE"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3) решением суда.</w:t>
      </w:r>
    </w:p>
    <w:p w14:paraId="73C9063D" w14:textId="627E8C3D"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И</w:t>
      </w:r>
      <w:r w:rsidR="00A36874">
        <w:rPr>
          <w:sz w:val="28"/>
          <w:szCs w:val="28"/>
          <w:lang w:val="ru-RU" w:eastAsia="ru-RU"/>
        </w:rPr>
        <w:t>нкассовые распоряжения</w:t>
      </w:r>
      <w:r w:rsidRPr="00C91031">
        <w:rPr>
          <w:sz w:val="28"/>
          <w:szCs w:val="28"/>
          <w:lang w:val="ru-RU" w:eastAsia="ru-RU"/>
        </w:rPr>
        <w:t xml:space="preserve"> на банковский счет дебитора выставляется </w:t>
      </w:r>
      <w:r w:rsidR="00D45520" w:rsidRPr="00C91031">
        <w:rPr>
          <w:sz w:val="28"/>
          <w:szCs w:val="28"/>
          <w:lang w:val="ru-RU" w:eastAsia="ru-RU"/>
        </w:rPr>
        <w:t>ОГД</w:t>
      </w:r>
      <w:r w:rsidRPr="00C91031">
        <w:rPr>
          <w:sz w:val="28"/>
          <w:szCs w:val="28"/>
          <w:lang w:val="ru-RU" w:eastAsia="ru-RU"/>
        </w:rPr>
        <w:t xml:space="preserve"> с указанием суммы дебиторской задолженности, подлежащей списанию, и банковского счета дебитора, с которого должна списаться сумма в счет погашения налоговой задолженности налогоплательщика (налогового агента).</w:t>
      </w:r>
    </w:p>
    <w:p w14:paraId="020152D1" w14:textId="6DC374AB"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Данные о сумме налоговой задолженности налогоплательщика (налогового агента) учитываются на дату составления </w:t>
      </w:r>
      <w:r w:rsidR="00A36874">
        <w:rPr>
          <w:sz w:val="28"/>
          <w:szCs w:val="28"/>
          <w:lang w:val="ru-RU" w:eastAsia="ru-RU"/>
        </w:rPr>
        <w:t>инкассового распоряжения</w:t>
      </w:r>
      <w:r w:rsidRPr="00C91031">
        <w:rPr>
          <w:sz w:val="28"/>
          <w:szCs w:val="28"/>
          <w:lang w:val="ru-RU" w:eastAsia="ru-RU"/>
        </w:rPr>
        <w:t>.</w:t>
      </w:r>
    </w:p>
    <w:p w14:paraId="07D2CAC2" w14:textId="04A9283E"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6</w:t>
      </w:r>
      <w:r w:rsidR="00B76E98">
        <w:rPr>
          <w:sz w:val="28"/>
          <w:szCs w:val="28"/>
          <w:lang w:val="ru-RU" w:eastAsia="ru-RU"/>
        </w:rPr>
        <w:t>5</w:t>
      </w:r>
      <w:r w:rsidRPr="00C91031">
        <w:rPr>
          <w:sz w:val="28"/>
          <w:szCs w:val="28"/>
          <w:lang w:val="ru-RU" w:eastAsia="ru-RU"/>
        </w:rPr>
        <w:t>. И</w:t>
      </w:r>
      <w:r w:rsidR="00A36874">
        <w:rPr>
          <w:sz w:val="28"/>
          <w:szCs w:val="28"/>
          <w:lang w:val="ru-RU" w:eastAsia="ru-RU"/>
        </w:rPr>
        <w:t>нкассовые распоряжения</w:t>
      </w:r>
      <w:r w:rsidRPr="00C91031">
        <w:rPr>
          <w:sz w:val="28"/>
          <w:szCs w:val="28"/>
          <w:lang w:val="ru-RU" w:eastAsia="ru-RU"/>
        </w:rPr>
        <w:t xml:space="preserve">, выставленные на банковские счета дебитора, подлежат отзыву в течение </w:t>
      </w:r>
      <w:r w:rsidR="00D45520" w:rsidRPr="00C91031">
        <w:rPr>
          <w:sz w:val="28"/>
          <w:szCs w:val="28"/>
          <w:lang w:val="ru-RU" w:eastAsia="ru-RU"/>
        </w:rPr>
        <w:t>1 (</w:t>
      </w:r>
      <w:r w:rsidRPr="00C91031">
        <w:rPr>
          <w:sz w:val="28"/>
          <w:szCs w:val="28"/>
          <w:lang w:val="ru-RU" w:eastAsia="ru-RU"/>
        </w:rPr>
        <w:t>одного</w:t>
      </w:r>
      <w:r w:rsidR="00D45520" w:rsidRPr="00C91031">
        <w:rPr>
          <w:sz w:val="28"/>
          <w:szCs w:val="28"/>
          <w:lang w:val="ru-RU" w:eastAsia="ru-RU"/>
        </w:rPr>
        <w:t>)</w:t>
      </w:r>
      <w:r w:rsidRPr="00C91031">
        <w:rPr>
          <w:sz w:val="28"/>
          <w:szCs w:val="28"/>
          <w:lang w:val="ru-RU" w:eastAsia="ru-RU"/>
        </w:rPr>
        <w:t xml:space="preserve"> рабочего дня, следующего за днем:</w:t>
      </w:r>
    </w:p>
    <w:p w14:paraId="3CB93C1C" w14:textId="06C698DA"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1) представления дебитором или налогоплательщиком </w:t>
      </w:r>
      <w:r w:rsidR="00221879">
        <w:rPr>
          <w:sz w:val="28"/>
          <w:szCs w:val="28"/>
          <w:lang w:val="ru-RU" w:eastAsia="ru-RU"/>
        </w:rPr>
        <w:br/>
      </w:r>
      <w:r w:rsidRPr="00C91031">
        <w:rPr>
          <w:sz w:val="28"/>
          <w:szCs w:val="28"/>
          <w:lang w:val="ru-RU" w:eastAsia="ru-RU"/>
        </w:rPr>
        <w:t xml:space="preserve">(налоговым агентом) в </w:t>
      </w:r>
      <w:r w:rsidR="00D45520" w:rsidRPr="00C91031">
        <w:rPr>
          <w:sz w:val="28"/>
          <w:szCs w:val="28"/>
          <w:lang w:val="ru-RU" w:eastAsia="ru-RU"/>
        </w:rPr>
        <w:t>ОГД</w:t>
      </w:r>
      <w:r w:rsidRPr="00C91031">
        <w:rPr>
          <w:sz w:val="28"/>
          <w:szCs w:val="28"/>
          <w:lang w:val="ru-RU" w:eastAsia="ru-RU"/>
        </w:rPr>
        <w:t xml:space="preserve"> акта сверки взаиморасчетов или документов, подтверждающих погашение дебиторской задолженности;</w:t>
      </w:r>
      <w:r w:rsidRPr="00C91031">
        <w:rPr>
          <w:b/>
          <w:sz w:val="28"/>
          <w:szCs w:val="28"/>
          <w:lang w:val="ru-RU" w:eastAsia="ru-RU"/>
        </w:rPr>
        <w:t xml:space="preserve"> </w:t>
      </w:r>
    </w:p>
    <w:p w14:paraId="7AF3FAD0" w14:textId="77777777" w:rsidR="00D636ED" w:rsidRDefault="006D6F37" w:rsidP="007775DF">
      <w:pPr>
        <w:spacing w:after="0" w:line="240" w:lineRule="auto"/>
        <w:ind w:firstLine="709"/>
        <w:jc w:val="both"/>
        <w:rPr>
          <w:sz w:val="28"/>
          <w:szCs w:val="28"/>
          <w:lang w:val="ru-RU" w:eastAsia="ru-RU"/>
        </w:rPr>
      </w:pPr>
      <w:r w:rsidRPr="00C91031">
        <w:rPr>
          <w:sz w:val="28"/>
          <w:szCs w:val="28"/>
          <w:lang w:val="ru-RU" w:eastAsia="ru-RU"/>
        </w:rPr>
        <w:t>2) погашения налоговой задолженности</w:t>
      </w:r>
      <w:r w:rsidR="00D636ED">
        <w:rPr>
          <w:sz w:val="28"/>
          <w:szCs w:val="28"/>
          <w:lang w:val="ru-RU" w:eastAsia="ru-RU"/>
        </w:rPr>
        <w:t>;</w:t>
      </w:r>
    </w:p>
    <w:p w14:paraId="2943E185" w14:textId="68798553" w:rsidR="006D6F37" w:rsidRPr="00C91031" w:rsidRDefault="00D636ED" w:rsidP="007775DF">
      <w:pPr>
        <w:spacing w:after="0" w:line="240" w:lineRule="auto"/>
        <w:ind w:firstLine="709"/>
        <w:jc w:val="both"/>
        <w:rPr>
          <w:sz w:val="28"/>
          <w:szCs w:val="28"/>
          <w:lang w:val="ru-RU" w:eastAsia="ru-RU"/>
        </w:rPr>
      </w:pPr>
      <w:r w:rsidRPr="00CE3380">
        <w:rPr>
          <w:sz w:val="28"/>
          <w:szCs w:val="28"/>
          <w:lang w:val="ru-RU" w:eastAsia="ru-RU"/>
        </w:rPr>
        <w:t>3) решения суда.</w:t>
      </w:r>
      <w:r w:rsidR="006D6F37" w:rsidRPr="00C91031">
        <w:rPr>
          <w:sz w:val="28"/>
          <w:szCs w:val="28"/>
          <w:lang w:val="ru-RU" w:eastAsia="ru-RU"/>
        </w:rPr>
        <w:t xml:space="preserve"> </w:t>
      </w:r>
    </w:p>
    <w:p w14:paraId="2C2F7054" w14:textId="54CD2260"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И</w:t>
      </w:r>
      <w:r w:rsidR="00A36874">
        <w:rPr>
          <w:sz w:val="28"/>
          <w:szCs w:val="28"/>
          <w:lang w:val="ru-RU" w:eastAsia="ru-RU"/>
        </w:rPr>
        <w:t>нкассовое распоряжение</w:t>
      </w:r>
      <w:r w:rsidRPr="00C91031">
        <w:rPr>
          <w:sz w:val="28"/>
          <w:szCs w:val="28"/>
          <w:lang w:val="ru-RU" w:eastAsia="ru-RU"/>
        </w:rPr>
        <w:t xml:space="preserve"> подлежит</w:t>
      </w:r>
      <w:r w:rsidR="00D40D2B" w:rsidRPr="00C91031">
        <w:rPr>
          <w:sz w:val="28"/>
          <w:szCs w:val="28"/>
          <w:lang w:val="ru-RU" w:eastAsia="ru-RU"/>
        </w:rPr>
        <w:t xml:space="preserve"> безусловному исполнению банковскими организациями</w:t>
      </w:r>
      <w:r w:rsidRPr="00C91031">
        <w:rPr>
          <w:sz w:val="28"/>
          <w:szCs w:val="28"/>
          <w:lang w:val="ru-RU" w:eastAsia="ru-RU"/>
        </w:rPr>
        <w:t>.</w:t>
      </w:r>
    </w:p>
    <w:p w14:paraId="32F50528" w14:textId="23FB61EA"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При этом излишне списанная с банковских счетов дебитора, открытых в нескольких </w:t>
      </w:r>
      <w:r w:rsidR="00D45520" w:rsidRPr="00C91031">
        <w:rPr>
          <w:sz w:val="28"/>
          <w:szCs w:val="28"/>
          <w:lang w:val="ru-RU" w:eastAsia="ru-RU"/>
        </w:rPr>
        <w:t>банковских организациях</w:t>
      </w:r>
      <w:r w:rsidRPr="00C91031">
        <w:rPr>
          <w:sz w:val="28"/>
          <w:szCs w:val="28"/>
          <w:lang w:val="ru-RU" w:eastAsia="ru-RU"/>
        </w:rPr>
        <w:t xml:space="preserve">, сумма в размере, превышающем сумму, указанную в </w:t>
      </w:r>
      <w:r w:rsidR="00A36874">
        <w:rPr>
          <w:sz w:val="28"/>
          <w:szCs w:val="28"/>
          <w:lang w:val="ru-RU" w:eastAsia="ru-RU"/>
        </w:rPr>
        <w:t>инкассовом распоряжении</w:t>
      </w:r>
      <w:r w:rsidRPr="00C91031">
        <w:rPr>
          <w:sz w:val="28"/>
          <w:szCs w:val="28"/>
          <w:lang w:val="ru-RU" w:eastAsia="ru-RU"/>
        </w:rPr>
        <w:t>, подлежит возврату на тот же банковский счет дебитора без заявления налогоплательщика.</w:t>
      </w:r>
    </w:p>
    <w:p w14:paraId="7CD3A3AC" w14:textId="77777777" w:rsidR="006D6F37" w:rsidRPr="00C91031" w:rsidRDefault="006D6F37" w:rsidP="007775DF">
      <w:pPr>
        <w:spacing w:after="0" w:line="240" w:lineRule="auto"/>
        <w:ind w:firstLine="709"/>
        <w:jc w:val="both"/>
        <w:rPr>
          <w:sz w:val="28"/>
          <w:szCs w:val="28"/>
          <w:lang w:val="ru-RU" w:eastAsia="ru-RU"/>
        </w:rPr>
      </w:pPr>
    </w:p>
    <w:p w14:paraId="5E3AFD03" w14:textId="77777777" w:rsidR="006D6F37" w:rsidRPr="00C91031" w:rsidRDefault="006D6F37" w:rsidP="007775DF">
      <w:pPr>
        <w:spacing w:after="0" w:line="240" w:lineRule="auto"/>
        <w:ind w:firstLine="709"/>
        <w:jc w:val="both"/>
        <w:rPr>
          <w:sz w:val="28"/>
          <w:szCs w:val="28"/>
          <w:lang w:val="ru-RU" w:eastAsia="ru-RU"/>
        </w:rPr>
      </w:pPr>
    </w:p>
    <w:p w14:paraId="18093BED" w14:textId="5D07100F" w:rsidR="006D6F37" w:rsidRPr="00C91031" w:rsidRDefault="009F5FA7" w:rsidP="007775DF">
      <w:pPr>
        <w:spacing w:after="0" w:line="240" w:lineRule="auto"/>
        <w:ind w:firstLine="709"/>
        <w:jc w:val="center"/>
        <w:rPr>
          <w:sz w:val="28"/>
          <w:szCs w:val="28"/>
          <w:lang w:val="ru-RU" w:eastAsia="ru-RU"/>
        </w:rPr>
      </w:pPr>
      <w:r>
        <w:rPr>
          <w:b/>
          <w:sz w:val="28"/>
          <w:szCs w:val="28"/>
          <w:lang w:val="ru-RU"/>
        </w:rPr>
        <w:t>Параграф 3</w:t>
      </w:r>
      <w:r w:rsidR="006D6F37" w:rsidRPr="009F5FA7">
        <w:rPr>
          <w:b/>
          <w:bCs/>
          <w:sz w:val="28"/>
          <w:szCs w:val="28"/>
          <w:lang w:val="ru-RU" w:eastAsia="ru-RU"/>
        </w:rPr>
        <w:t>. Взыскание налоговой задолженности</w:t>
      </w:r>
      <w:r w:rsidR="006D6F37" w:rsidRPr="009F5FA7">
        <w:rPr>
          <w:sz w:val="28"/>
          <w:szCs w:val="28"/>
          <w:lang w:val="ru-RU" w:eastAsia="ru-RU"/>
        </w:rPr>
        <w:t xml:space="preserve"> </w:t>
      </w:r>
      <w:r w:rsidR="006D6F37" w:rsidRPr="00C91031">
        <w:rPr>
          <w:b/>
          <w:bCs/>
          <w:sz w:val="28"/>
          <w:szCs w:val="28"/>
          <w:lang w:val="ru-RU" w:eastAsia="ru-RU"/>
        </w:rPr>
        <w:t>налогоплательщика (налогового агента)</w:t>
      </w:r>
      <w:r w:rsidR="006D6F37" w:rsidRPr="00C91031">
        <w:rPr>
          <w:sz w:val="28"/>
          <w:szCs w:val="28"/>
          <w:lang w:val="ru-RU" w:eastAsia="ru-RU"/>
        </w:rPr>
        <w:t xml:space="preserve"> </w:t>
      </w:r>
      <w:r w:rsidR="006D6F37" w:rsidRPr="00C91031">
        <w:rPr>
          <w:b/>
          <w:bCs/>
          <w:sz w:val="28"/>
          <w:szCs w:val="28"/>
          <w:lang w:val="ru-RU" w:eastAsia="ru-RU"/>
        </w:rPr>
        <w:t>за счет реализации его ограниченного в распоряжении имущества</w:t>
      </w:r>
    </w:p>
    <w:p w14:paraId="354CB2CA" w14:textId="77777777" w:rsidR="006D6F37" w:rsidRPr="00C91031" w:rsidRDefault="006D6F37" w:rsidP="007775DF">
      <w:pPr>
        <w:spacing w:after="0" w:line="240" w:lineRule="auto"/>
        <w:ind w:firstLine="709"/>
        <w:jc w:val="both"/>
        <w:rPr>
          <w:sz w:val="28"/>
          <w:szCs w:val="28"/>
          <w:lang w:val="ru-RU" w:eastAsia="ru-RU"/>
        </w:rPr>
      </w:pPr>
    </w:p>
    <w:p w14:paraId="5A73B1FE" w14:textId="6FF3CE75"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66. Взыскание налоговой задолженности налогоплательщика </w:t>
      </w:r>
      <w:r w:rsidR="00146E61">
        <w:rPr>
          <w:sz w:val="28"/>
          <w:szCs w:val="28"/>
          <w:lang w:val="ru-RU" w:eastAsia="ru-RU"/>
        </w:rPr>
        <w:br/>
      </w:r>
      <w:r w:rsidRPr="00C91031">
        <w:rPr>
          <w:sz w:val="28"/>
          <w:szCs w:val="28"/>
          <w:lang w:val="ru-RU" w:eastAsia="ru-RU"/>
        </w:rPr>
        <w:t xml:space="preserve">(налогового агента) за счет реализации его ограниченного в распоряжении имущества (далее – Реализация) применяется </w:t>
      </w:r>
      <w:r w:rsidR="003B2E86" w:rsidRPr="00C91031">
        <w:rPr>
          <w:sz w:val="28"/>
          <w:szCs w:val="28"/>
          <w:lang w:val="ru-RU" w:eastAsia="ru-RU"/>
        </w:rPr>
        <w:t>ОГД</w:t>
      </w:r>
      <w:r w:rsidRPr="00C91031">
        <w:rPr>
          <w:sz w:val="28"/>
          <w:szCs w:val="28"/>
          <w:lang w:val="ru-RU" w:eastAsia="ru-RU"/>
        </w:rPr>
        <w:t xml:space="preserve"> к налогоплательщику </w:t>
      </w:r>
      <w:r w:rsidR="00221879">
        <w:rPr>
          <w:sz w:val="28"/>
          <w:szCs w:val="28"/>
          <w:lang w:val="ru-RU" w:eastAsia="ru-RU"/>
        </w:rPr>
        <w:br/>
      </w:r>
      <w:r w:rsidRPr="00C91031">
        <w:rPr>
          <w:sz w:val="28"/>
          <w:szCs w:val="28"/>
          <w:lang w:val="ru-RU" w:eastAsia="ru-RU"/>
        </w:rPr>
        <w:t>(налоговому агенту) при непогашении налоговой задолженности в сумме, превышающей предельного размера налоговой задолженности.</w:t>
      </w:r>
    </w:p>
    <w:p w14:paraId="23804979" w14:textId="34CB9306"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Данная мера принудительного взыскания применяется </w:t>
      </w:r>
      <w:r w:rsidR="00221879">
        <w:rPr>
          <w:sz w:val="28"/>
          <w:szCs w:val="28"/>
          <w:lang w:val="ru-RU" w:eastAsia="ru-RU"/>
        </w:rPr>
        <w:br/>
      </w:r>
      <w:r w:rsidRPr="00C91031">
        <w:rPr>
          <w:sz w:val="28"/>
          <w:szCs w:val="28"/>
          <w:lang w:val="ru-RU" w:eastAsia="ru-RU"/>
        </w:rPr>
        <w:t>к налогоплательщику (налоговому агенту) – юридическому лицу, структурному подразделению юридического лица, нерезиденту, осуществляющему деятельность в Республике Казахстан через постоянное учреждение, индивидуальному предпринимателю, лицу, занимающемуся частной практикой.</w:t>
      </w:r>
    </w:p>
    <w:p w14:paraId="0B8F6587" w14:textId="4B72CABC" w:rsidR="006D6F37" w:rsidRPr="00733471" w:rsidRDefault="006D6F37" w:rsidP="007775DF">
      <w:pPr>
        <w:spacing w:after="0" w:line="240" w:lineRule="auto"/>
        <w:ind w:firstLine="709"/>
        <w:jc w:val="both"/>
        <w:rPr>
          <w:sz w:val="28"/>
          <w:szCs w:val="28"/>
          <w:lang w:val="ru-RU" w:eastAsia="ru-RU"/>
        </w:rPr>
      </w:pPr>
      <w:r w:rsidRPr="00C91031">
        <w:rPr>
          <w:color w:val="000000"/>
          <w:spacing w:val="2"/>
          <w:sz w:val="28"/>
          <w:szCs w:val="28"/>
          <w:bdr w:val="none" w:sz="0" w:space="0" w:color="auto" w:frame="1"/>
          <w:lang w:val="ru-RU"/>
        </w:rPr>
        <w:t xml:space="preserve">67. </w:t>
      </w:r>
      <w:r w:rsidR="00D45520" w:rsidRPr="00C91031">
        <w:rPr>
          <w:color w:val="000000"/>
          <w:spacing w:val="2"/>
          <w:sz w:val="28"/>
          <w:szCs w:val="28"/>
          <w:bdr w:val="none" w:sz="0" w:space="0" w:color="auto" w:frame="1"/>
          <w:lang w:val="ru-RU"/>
        </w:rPr>
        <w:t>ОГД</w:t>
      </w:r>
      <w:r w:rsidRPr="00C91031">
        <w:rPr>
          <w:color w:val="000000"/>
          <w:spacing w:val="2"/>
          <w:sz w:val="28"/>
          <w:szCs w:val="28"/>
          <w:bdr w:val="none" w:sz="0" w:space="0" w:color="auto" w:frame="1"/>
          <w:lang w:val="ru-RU"/>
        </w:rPr>
        <w:t xml:space="preserve"> при отсутствии или недостаточности у налогоплательщика (налогового агента) денег на банковских счетах и на банковских счетах его дебиторов либо отсутствия у него и (или) у его дебиторов банковских счетов</w:t>
      </w:r>
      <w:r w:rsidR="00D129EA">
        <w:rPr>
          <w:color w:val="000000"/>
          <w:spacing w:val="2"/>
          <w:sz w:val="28"/>
          <w:szCs w:val="28"/>
          <w:bdr w:val="none" w:sz="0" w:space="0" w:color="auto" w:frame="1"/>
          <w:lang w:val="ru-RU"/>
        </w:rPr>
        <w:t xml:space="preserve">, </w:t>
      </w:r>
      <w:r w:rsidR="00D129EA" w:rsidRPr="00733471">
        <w:rPr>
          <w:color w:val="000000"/>
          <w:spacing w:val="2"/>
          <w:sz w:val="28"/>
          <w:szCs w:val="28"/>
          <w:bdr w:val="none" w:sz="0" w:space="0" w:color="auto" w:frame="1"/>
          <w:lang w:val="ru-RU"/>
        </w:rPr>
        <w:t>предусмотренных подпунктами 1) и 2) пункта 38 главы 4 настоящих Правил,</w:t>
      </w:r>
      <w:r w:rsidRPr="00733471">
        <w:rPr>
          <w:color w:val="000000"/>
          <w:spacing w:val="2"/>
          <w:sz w:val="28"/>
          <w:szCs w:val="28"/>
          <w:bdr w:val="none" w:sz="0" w:space="0" w:color="auto" w:frame="1"/>
          <w:lang w:val="ru-RU"/>
        </w:rPr>
        <w:t xml:space="preserve"> без его согласия выносит постановление об обращении взыскания на ограниченное в распоряжении имущество налогоплательщика </w:t>
      </w:r>
      <w:r w:rsidR="00146E61" w:rsidRPr="00733471">
        <w:rPr>
          <w:color w:val="000000"/>
          <w:spacing w:val="2"/>
          <w:sz w:val="28"/>
          <w:szCs w:val="28"/>
          <w:bdr w:val="none" w:sz="0" w:space="0" w:color="auto" w:frame="1"/>
          <w:lang w:val="ru-RU"/>
        </w:rPr>
        <w:br/>
      </w:r>
      <w:r w:rsidRPr="00733471">
        <w:rPr>
          <w:color w:val="000000"/>
          <w:spacing w:val="2"/>
          <w:sz w:val="28"/>
          <w:szCs w:val="28"/>
          <w:bdr w:val="none" w:sz="0" w:space="0" w:color="auto" w:frame="1"/>
          <w:lang w:val="ru-RU"/>
        </w:rPr>
        <w:t>(налогового агента) (далее – Постановление об обращении</w:t>
      </w:r>
      <w:r w:rsidR="00CE2BB7" w:rsidRPr="00733471">
        <w:rPr>
          <w:color w:val="000000"/>
          <w:spacing w:val="2"/>
          <w:sz w:val="28"/>
          <w:szCs w:val="28"/>
          <w:bdr w:val="none" w:sz="0" w:space="0" w:color="auto" w:frame="1"/>
          <w:lang w:val="ru-RU"/>
        </w:rPr>
        <w:t>) по форме согласно приложению 9</w:t>
      </w:r>
      <w:r w:rsidRPr="00733471">
        <w:rPr>
          <w:color w:val="000000"/>
          <w:spacing w:val="2"/>
          <w:sz w:val="28"/>
          <w:szCs w:val="28"/>
          <w:bdr w:val="none" w:sz="0" w:space="0" w:color="auto" w:frame="1"/>
          <w:lang w:val="ru-RU"/>
        </w:rPr>
        <w:t xml:space="preserve"> к настоящему приказу.</w:t>
      </w:r>
    </w:p>
    <w:p w14:paraId="173692DC" w14:textId="2303DD5D" w:rsidR="006D6F37" w:rsidRPr="008865AB" w:rsidRDefault="006D6F37" w:rsidP="007775DF">
      <w:pPr>
        <w:spacing w:after="0" w:line="240" w:lineRule="auto"/>
        <w:ind w:firstLine="709"/>
        <w:jc w:val="both"/>
        <w:rPr>
          <w:sz w:val="28"/>
          <w:szCs w:val="28"/>
          <w:lang w:val="ru-RU" w:eastAsia="ru-RU"/>
        </w:rPr>
      </w:pPr>
      <w:r w:rsidRPr="00733471">
        <w:rPr>
          <w:sz w:val="28"/>
          <w:szCs w:val="28"/>
          <w:lang w:val="ru-RU" w:eastAsia="ru-RU"/>
        </w:rPr>
        <w:t xml:space="preserve">Постановление об обращении </w:t>
      </w:r>
      <w:r w:rsidRPr="00733471">
        <w:rPr>
          <w:bCs/>
          <w:sz w:val="28"/>
          <w:szCs w:val="28"/>
          <w:lang w:val="ru-RU" w:eastAsia="ru-RU"/>
        </w:rPr>
        <w:t xml:space="preserve">составляется </w:t>
      </w:r>
      <w:r w:rsidR="00D45520" w:rsidRPr="00733471">
        <w:rPr>
          <w:bCs/>
          <w:sz w:val="28"/>
          <w:szCs w:val="28"/>
          <w:lang w:val="ru-RU" w:eastAsia="ru-RU"/>
        </w:rPr>
        <w:t>ОГД</w:t>
      </w:r>
      <w:r w:rsidRPr="00733471">
        <w:rPr>
          <w:bCs/>
          <w:sz w:val="28"/>
          <w:szCs w:val="28"/>
          <w:lang w:val="ru-RU" w:eastAsia="ru-RU"/>
        </w:rPr>
        <w:t xml:space="preserve"> </w:t>
      </w:r>
      <w:r w:rsidRPr="00733471">
        <w:rPr>
          <w:sz w:val="28"/>
          <w:szCs w:val="28"/>
          <w:lang w:val="ru-RU" w:eastAsia="ru-RU"/>
        </w:rPr>
        <w:t xml:space="preserve">в </w:t>
      </w:r>
      <w:r w:rsidR="00722ED2" w:rsidRPr="00733471">
        <w:rPr>
          <w:sz w:val="28"/>
          <w:szCs w:val="28"/>
          <w:lang w:val="ru-RU" w:eastAsia="ru-RU"/>
        </w:rPr>
        <w:t>2</w:t>
      </w:r>
      <w:r w:rsidR="00A420E9" w:rsidRPr="00733471">
        <w:rPr>
          <w:sz w:val="28"/>
          <w:szCs w:val="28"/>
          <w:lang w:val="ru-RU" w:eastAsia="ru-RU"/>
        </w:rPr>
        <w:t xml:space="preserve"> (</w:t>
      </w:r>
      <w:r w:rsidR="00722ED2" w:rsidRPr="00733471">
        <w:rPr>
          <w:sz w:val="28"/>
          <w:szCs w:val="28"/>
          <w:lang w:val="ru-RU" w:eastAsia="ru-RU"/>
        </w:rPr>
        <w:t>двух</w:t>
      </w:r>
      <w:r w:rsidR="00A420E9" w:rsidRPr="00733471">
        <w:rPr>
          <w:sz w:val="28"/>
          <w:szCs w:val="28"/>
          <w:lang w:val="ru-RU" w:eastAsia="ru-RU"/>
        </w:rPr>
        <w:t>)</w:t>
      </w:r>
      <w:r w:rsidRPr="00733471">
        <w:rPr>
          <w:sz w:val="28"/>
          <w:szCs w:val="28"/>
          <w:lang w:val="ru-RU" w:eastAsia="ru-RU"/>
        </w:rPr>
        <w:t xml:space="preserve"> экземплярах,</w:t>
      </w:r>
      <w:r w:rsidRPr="00C91031">
        <w:rPr>
          <w:sz w:val="28"/>
          <w:szCs w:val="28"/>
          <w:lang w:val="ru-RU" w:eastAsia="ru-RU"/>
        </w:rPr>
        <w:t xml:space="preserve"> из которых:</w:t>
      </w:r>
      <w:r w:rsidRPr="007775DF">
        <w:rPr>
          <w:sz w:val="28"/>
          <w:szCs w:val="28"/>
          <w:lang w:val="ru-RU" w:eastAsia="ru-RU"/>
        </w:rPr>
        <w:t> </w:t>
      </w:r>
    </w:p>
    <w:p w14:paraId="23ACB8D9" w14:textId="77445975"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1) один экземпляр </w:t>
      </w:r>
      <w:r w:rsidR="00146E61">
        <w:rPr>
          <w:sz w:val="28"/>
          <w:szCs w:val="28"/>
          <w:lang w:val="ru-RU" w:eastAsia="ru-RU"/>
        </w:rPr>
        <w:t xml:space="preserve">– </w:t>
      </w:r>
      <w:r w:rsidRPr="00C91031">
        <w:rPr>
          <w:sz w:val="28"/>
          <w:szCs w:val="28"/>
          <w:lang w:val="ru-RU" w:eastAsia="ru-RU"/>
        </w:rPr>
        <w:t>направляется организации, наделенной функциями по реализации ограниченного в распоряжении (заложенного) имущества, для реализации ограниченного в распоряжении имущества налогоплательщика (налогового агента) с приложением копии:</w:t>
      </w:r>
    </w:p>
    <w:p w14:paraId="343C15C7"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 решения об ограничении в распоряжении имуществом;</w:t>
      </w:r>
    </w:p>
    <w:p w14:paraId="001C4EEF" w14:textId="77777777"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 акта описи ограниченного в распоряжении имущества.</w:t>
      </w:r>
    </w:p>
    <w:p w14:paraId="590CDFEB" w14:textId="665005E2"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2) второй экземпляр </w:t>
      </w:r>
      <w:r w:rsidR="00146E61">
        <w:rPr>
          <w:sz w:val="28"/>
          <w:szCs w:val="28"/>
          <w:lang w:val="ru-RU" w:eastAsia="ru-RU"/>
        </w:rPr>
        <w:t>–</w:t>
      </w:r>
      <w:r w:rsidRPr="00C91031">
        <w:rPr>
          <w:sz w:val="28"/>
          <w:szCs w:val="28"/>
          <w:lang w:val="ru-RU" w:eastAsia="ru-RU"/>
        </w:rPr>
        <w:t xml:space="preserve"> направляется налогоплательщику (налоговому агенту)</w:t>
      </w:r>
      <w:r w:rsidR="00722ED2">
        <w:rPr>
          <w:sz w:val="28"/>
          <w:szCs w:val="28"/>
          <w:lang w:val="ru-RU" w:eastAsia="ru-RU"/>
        </w:rPr>
        <w:t>.</w:t>
      </w:r>
    </w:p>
    <w:p w14:paraId="6D2AE084" w14:textId="1FB0CBBF"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68. Реализация в счет налоговой задолженности осуществляется уполномоченным юридическим лицом</w:t>
      </w:r>
      <w:r w:rsidR="00146E61">
        <w:rPr>
          <w:sz w:val="28"/>
          <w:szCs w:val="28"/>
          <w:lang w:val="ru-RU" w:eastAsia="ru-RU"/>
        </w:rPr>
        <w:t>, наделенным</w:t>
      </w:r>
      <w:r w:rsidR="00146E61" w:rsidRPr="009E5732">
        <w:rPr>
          <w:sz w:val="28"/>
          <w:szCs w:val="28"/>
          <w:lang w:val="ru-RU" w:eastAsia="ru-RU"/>
        </w:rPr>
        <w:t xml:space="preserve"> функциями по реализации ограниченного в распоряжении (заложенного) имущества</w:t>
      </w:r>
      <w:r w:rsidRPr="00C91031">
        <w:rPr>
          <w:sz w:val="28"/>
          <w:szCs w:val="28"/>
          <w:lang w:val="ru-RU" w:eastAsia="ru-RU"/>
        </w:rPr>
        <w:t xml:space="preserve"> путем проведения торгов.</w:t>
      </w:r>
    </w:p>
    <w:p w14:paraId="20F40D7C" w14:textId="77777777" w:rsidR="006D6F37" w:rsidRPr="00C91031" w:rsidRDefault="006D6F37" w:rsidP="007775DF">
      <w:pPr>
        <w:spacing w:after="0" w:line="240" w:lineRule="auto"/>
        <w:ind w:firstLine="709"/>
        <w:jc w:val="both"/>
        <w:rPr>
          <w:sz w:val="28"/>
          <w:szCs w:val="28"/>
          <w:lang w:val="ru-RU" w:eastAsia="ru-RU"/>
        </w:rPr>
      </w:pPr>
      <w:r w:rsidRPr="00C91031">
        <w:rPr>
          <w:color w:val="000000"/>
          <w:spacing w:val="2"/>
          <w:sz w:val="28"/>
          <w:szCs w:val="28"/>
          <w:bdr w:val="none" w:sz="0" w:space="0" w:color="auto" w:frame="1"/>
          <w:lang w:val="ru-RU"/>
        </w:rPr>
        <w:t>Порядок реализации имущества, заложенного налогоплательщиком и (или) третьим лицом, а также ограниченного в распоряжении имущества налогоплательщика (налогового агента) определяется уполномоченным органом.</w:t>
      </w:r>
    </w:p>
    <w:p w14:paraId="4DB60651" w14:textId="77777777" w:rsidR="006D6F37" w:rsidRPr="00C91031" w:rsidRDefault="006D6F37" w:rsidP="007775DF">
      <w:pPr>
        <w:spacing w:after="0" w:line="240" w:lineRule="auto"/>
        <w:ind w:firstLine="709"/>
        <w:jc w:val="both"/>
        <w:rPr>
          <w:sz w:val="28"/>
          <w:szCs w:val="28"/>
          <w:lang w:val="ru-RU" w:eastAsia="ru-RU"/>
        </w:rPr>
      </w:pPr>
    </w:p>
    <w:p w14:paraId="5B1D3B13" w14:textId="77777777" w:rsidR="006D6F37" w:rsidRPr="00C91031" w:rsidRDefault="006D6F37" w:rsidP="007775DF">
      <w:pPr>
        <w:spacing w:after="0" w:line="240" w:lineRule="auto"/>
        <w:ind w:firstLine="709"/>
        <w:jc w:val="both"/>
        <w:rPr>
          <w:sz w:val="28"/>
          <w:szCs w:val="28"/>
          <w:lang w:val="ru-RU" w:eastAsia="ru-RU"/>
        </w:rPr>
      </w:pPr>
    </w:p>
    <w:p w14:paraId="0B702617" w14:textId="72FFF679" w:rsidR="006D6F37" w:rsidRPr="00C91031" w:rsidRDefault="009F5FA7" w:rsidP="009E5732">
      <w:pPr>
        <w:spacing w:after="0" w:line="240" w:lineRule="auto"/>
        <w:ind w:firstLine="709"/>
        <w:jc w:val="center"/>
        <w:rPr>
          <w:sz w:val="28"/>
          <w:szCs w:val="28"/>
          <w:lang w:val="ru-RU" w:eastAsia="ru-RU"/>
        </w:rPr>
      </w:pPr>
      <w:r>
        <w:rPr>
          <w:b/>
          <w:sz w:val="28"/>
          <w:szCs w:val="28"/>
          <w:lang w:val="ru-RU"/>
        </w:rPr>
        <w:t>Параграф 4</w:t>
      </w:r>
      <w:r w:rsidR="006D6F37" w:rsidRPr="009F5FA7">
        <w:rPr>
          <w:b/>
          <w:bCs/>
          <w:sz w:val="28"/>
          <w:szCs w:val="28"/>
          <w:lang w:val="ru-RU" w:eastAsia="ru-RU"/>
        </w:rPr>
        <w:t xml:space="preserve">. Принудительный выпуск объявленных акций </w:t>
      </w:r>
      <w:r w:rsidR="006D6F37" w:rsidRPr="00C91031">
        <w:rPr>
          <w:b/>
          <w:bCs/>
          <w:sz w:val="28"/>
          <w:szCs w:val="28"/>
          <w:lang w:val="ru-RU" w:eastAsia="ru-RU"/>
        </w:rPr>
        <w:t>налогоплательщика (налогового агента)</w:t>
      </w:r>
    </w:p>
    <w:p w14:paraId="68720031" w14:textId="77777777" w:rsidR="006D6F37" w:rsidRPr="00C91031" w:rsidRDefault="006D6F37" w:rsidP="007775DF">
      <w:pPr>
        <w:spacing w:after="0" w:line="240" w:lineRule="auto"/>
        <w:ind w:firstLine="709"/>
        <w:jc w:val="both"/>
        <w:rPr>
          <w:sz w:val="28"/>
          <w:szCs w:val="28"/>
          <w:lang w:val="ru-RU" w:eastAsia="ru-RU"/>
        </w:rPr>
      </w:pPr>
    </w:p>
    <w:p w14:paraId="787E4EB5" w14:textId="32EF5792"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69. При непогашении сумм налоговой задолженности налогоплательщиком (налоговым агентом) – акционерным обществом с участием государства в уставном капитале после принятия всех мер, предусмотренных подпунктами 1), 2) и 3) пункта 3</w:t>
      </w:r>
      <w:r w:rsidR="00D27E85">
        <w:rPr>
          <w:sz w:val="28"/>
          <w:szCs w:val="28"/>
          <w:lang w:val="ru-RU" w:eastAsia="ru-RU"/>
        </w:rPr>
        <w:t>8</w:t>
      </w:r>
      <w:r w:rsidRPr="00C91031">
        <w:rPr>
          <w:sz w:val="28"/>
          <w:szCs w:val="28"/>
          <w:lang w:val="ru-RU" w:eastAsia="ru-RU"/>
        </w:rPr>
        <w:t xml:space="preserve"> главы </w:t>
      </w:r>
      <w:r w:rsidR="009A31E8">
        <w:rPr>
          <w:sz w:val="28"/>
          <w:szCs w:val="28"/>
          <w:lang w:val="ru-RU" w:eastAsia="ru-RU"/>
        </w:rPr>
        <w:t>4</w:t>
      </w:r>
      <w:r w:rsidRPr="00C91031">
        <w:rPr>
          <w:sz w:val="28"/>
          <w:szCs w:val="28"/>
          <w:lang w:val="ru-RU" w:eastAsia="ru-RU"/>
        </w:rPr>
        <w:t xml:space="preserve"> настоящих Правил, </w:t>
      </w:r>
      <w:r w:rsidRPr="00BC550B">
        <w:rPr>
          <w:sz w:val="28"/>
          <w:szCs w:val="28"/>
          <w:lang w:val="ru-RU" w:eastAsia="ru-RU"/>
        </w:rPr>
        <w:t xml:space="preserve">уполномоченный орган </w:t>
      </w:r>
      <w:r w:rsidRPr="00C91031">
        <w:rPr>
          <w:sz w:val="28"/>
          <w:szCs w:val="28"/>
          <w:lang w:val="ru-RU" w:eastAsia="ru-RU"/>
        </w:rPr>
        <w:t>обращается в суд с иском о принудительном выпуске объявленных акции в порядке, определенном законодательством Республики Казахстан</w:t>
      </w:r>
      <w:r w:rsidR="001F57F2">
        <w:rPr>
          <w:sz w:val="28"/>
          <w:szCs w:val="28"/>
          <w:lang w:val="ru-RU" w:eastAsia="ru-RU"/>
        </w:rPr>
        <w:t xml:space="preserve"> об акционерных обществах</w:t>
      </w:r>
      <w:r w:rsidRPr="00C91031">
        <w:rPr>
          <w:sz w:val="28"/>
          <w:szCs w:val="28"/>
          <w:lang w:val="ru-RU" w:eastAsia="ru-RU"/>
        </w:rPr>
        <w:t>.</w:t>
      </w:r>
    </w:p>
    <w:p w14:paraId="209E8013" w14:textId="56EBAA4E" w:rsidR="006D6F37" w:rsidRPr="00C91031" w:rsidRDefault="006D6F37" w:rsidP="007775DF">
      <w:pPr>
        <w:spacing w:after="0" w:line="240" w:lineRule="auto"/>
        <w:ind w:firstLine="709"/>
        <w:jc w:val="both"/>
        <w:rPr>
          <w:sz w:val="28"/>
          <w:szCs w:val="28"/>
          <w:lang w:val="ru-RU" w:eastAsia="ru-RU"/>
        </w:rPr>
      </w:pPr>
      <w:r w:rsidRPr="00C91031">
        <w:rPr>
          <w:sz w:val="28"/>
          <w:szCs w:val="28"/>
          <w:lang w:val="ru-RU" w:eastAsia="ru-RU"/>
        </w:rPr>
        <w:t xml:space="preserve">70. Сроки исполнения налоговых обязательств по уплате налогов, платежей в бюджет, а также обязательств по уплате пени, штрафов, для погашения которых по решению суда производится принудительный выпуск объявленных акций, приостанавливаются со дня вступления в законную силу </w:t>
      </w:r>
      <w:r w:rsidR="00507065" w:rsidRPr="00016B53">
        <w:rPr>
          <w:sz w:val="28"/>
          <w:szCs w:val="28"/>
          <w:lang w:val="ru-RU" w:eastAsia="ru-RU"/>
        </w:rPr>
        <w:t>судебного акта</w:t>
      </w:r>
      <w:r w:rsidRPr="00C91031">
        <w:rPr>
          <w:sz w:val="28"/>
          <w:szCs w:val="28"/>
          <w:lang w:val="ru-RU" w:eastAsia="ru-RU"/>
        </w:rPr>
        <w:t xml:space="preserve"> о принудительном выпуске объявленных акций и до окончания их размещения.</w:t>
      </w:r>
    </w:p>
    <w:p w14:paraId="7BA4185D" w14:textId="77777777" w:rsidR="006D6F37" w:rsidRPr="00C91031" w:rsidRDefault="006D6F37" w:rsidP="007775DF">
      <w:pPr>
        <w:spacing w:after="0" w:line="240" w:lineRule="auto"/>
        <w:ind w:firstLine="709"/>
        <w:jc w:val="both"/>
        <w:rPr>
          <w:sz w:val="28"/>
          <w:szCs w:val="28"/>
          <w:lang w:val="ru-RU" w:eastAsia="ru-RU"/>
        </w:rPr>
      </w:pPr>
    </w:p>
    <w:p w14:paraId="6147A237" w14:textId="77777777" w:rsidR="006D6F37" w:rsidRPr="00C91031" w:rsidRDefault="006D6F37" w:rsidP="007775DF">
      <w:pPr>
        <w:spacing w:after="0" w:line="240" w:lineRule="auto"/>
        <w:ind w:firstLine="709"/>
        <w:jc w:val="both"/>
        <w:rPr>
          <w:b/>
          <w:bCs/>
          <w:sz w:val="28"/>
          <w:szCs w:val="28"/>
          <w:lang w:val="ru-RU" w:eastAsia="ru-RU"/>
        </w:rPr>
      </w:pPr>
    </w:p>
    <w:p w14:paraId="142710B1" w14:textId="609D26E1" w:rsidR="006D6F37" w:rsidRPr="00C91031" w:rsidRDefault="009F5FA7">
      <w:pPr>
        <w:spacing w:after="0" w:line="240" w:lineRule="auto"/>
        <w:jc w:val="center"/>
        <w:rPr>
          <w:sz w:val="28"/>
          <w:szCs w:val="28"/>
          <w:lang w:val="ru-RU" w:eastAsia="ru-RU"/>
        </w:rPr>
      </w:pPr>
      <w:r>
        <w:rPr>
          <w:b/>
          <w:sz w:val="28"/>
          <w:szCs w:val="28"/>
          <w:lang w:val="ru-RU"/>
        </w:rPr>
        <w:t>Параграф 5</w:t>
      </w:r>
      <w:r w:rsidR="006D6F37" w:rsidRPr="009F5FA7">
        <w:rPr>
          <w:b/>
          <w:bCs/>
          <w:sz w:val="28"/>
          <w:szCs w:val="28"/>
          <w:lang w:val="ru-RU" w:eastAsia="ru-RU"/>
        </w:rPr>
        <w:t>. Временное ограничение на выезд из Республики Казахстан</w:t>
      </w:r>
      <w:r w:rsidR="006D6F37" w:rsidRPr="009F5FA7">
        <w:rPr>
          <w:b/>
          <w:sz w:val="28"/>
          <w:szCs w:val="28"/>
          <w:lang w:val="ru-RU" w:eastAsia="ru-RU"/>
        </w:rPr>
        <w:t xml:space="preserve"> первого </w:t>
      </w:r>
      <w:r w:rsidR="006D6F37" w:rsidRPr="009F5FA7">
        <w:rPr>
          <w:b/>
          <w:sz w:val="28"/>
          <w:szCs w:val="28"/>
          <w:lang w:val="ru-RU"/>
        </w:rPr>
        <w:t xml:space="preserve">руководителя </w:t>
      </w:r>
      <w:r w:rsidR="006D6F37" w:rsidRPr="009F5FA7">
        <w:rPr>
          <w:b/>
          <w:sz w:val="28"/>
          <w:szCs w:val="28"/>
          <w:lang w:val="ru-RU" w:eastAsia="ru-RU"/>
        </w:rPr>
        <w:t>(</w:t>
      </w:r>
      <w:r w:rsidR="006D6F37" w:rsidRPr="009F5FA7">
        <w:rPr>
          <w:b/>
          <w:sz w:val="28"/>
          <w:szCs w:val="28"/>
          <w:lang w:val="ru-RU"/>
        </w:rPr>
        <w:t>лица, его замещающего)</w:t>
      </w:r>
      <w:r w:rsidR="006D6F37" w:rsidRPr="00285A64">
        <w:rPr>
          <w:b/>
          <w:sz w:val="28"/>
          <w:szCs w:val="28"/>
          <w:lang w:val="ru-RU"/>
        </w:rPr>
        <w:t xml:space="preserve"> </w:t>
      </w:r>
      <w:r w:rsidR="006D6F37" w:rsidRPr="00285A64">
        <w:rPr>
          <w:b/>
          <w:bCs/>
          <w:sz w:val="28"/>
          <w:szCs w:val="28"/>
          <w:lang w:val="ru-RU" w:eastAsia="ru-RU"/>
        </w:rPr>
        <w:t>юридического лица, структурного подразделения юридического лица, а также индивидуального предпринимателя и лица, занимающегося частной практикой</w:t>
      </w:r>
    </w:p>
    <w:p w14:paraId="39B821AE" w14:textId="77777777" w:rsidR="006D6F37" w:rsidRPr="00C91031" w:rsidRDefault="006D6F37" w:rsidP="007775DF">
      <w:pPr>
        <w:spacing w:after="0" w:line="240" w:lineRule="auto"/>
        <w:ind w:firstLine="709"/>
        <w:jc w:val="both"/>
        <w:rPr>
          <w:sz w:val="28"/>
          <w:szCs w:val="28"/>
          <w:lang w:val="ru-RU" w:eastAsia="ru-RU"/>
        </w:rPr>
      </w:pPr>
    </w:p>
    <w:p w14:paraId="67F0DFB5" w14:textId="05BE6B45" w:rsidR="006D6F37" w:rsidRPr="00285A64" w:rsidRDefault="006D6F37" w:rsidP="007775DF">
      <w:pPr>
        <w:spacing w:after="0" w:line="240" w:lineRule="auto"/>
        <w:ind w:firstLine="708"/>
        <w:jc w:val="both"/>
        <w:rPr>
          <w:iCs/>
          <w:sz w:val="28"/>
          <w:szCs w:val="28"/>
          <w:lang w:val="ru-RU" w:eastAsia="ru-RU"/>
        </w:rPr>
      </w:pPr>
      <w:r w:rsidRPr="00C91031">
        <w:rPr>
          <w:iCs/>
          <w:sz w:val="28"/>
          <w:szCs w:val="28"/>
          <w:lang w:val="ru-RU" w:eastAsia="ru-RU"/>
        </w:rPr>
        <w:t xml:space="preserve">71. Временное ограничение на выезд из Республики Казахстан первого </w:t>
      </w:r>
      <w:r w:rsidRPr="00C91031">
        <w:rPr>
          <w:iCs/>
          <w:sz w:val="28"/>
          <w:szCs w:val="28"/>
          <w:lang w:val="ru-RU"/>
        </w:rPr>
        <w:t xml:space="preserve">руководителя </w:t>
      </w:r>
      <w:r w:rsidRPr="00C91031">
        <w:rPr>
          <w:iCs/>
          <w:sz w:val="28"/>
          <w:szCs w:val="28"/>
          <w:lang w:val="ru-RU" w:eastAsia="ru-RU"/>
        </w:rPr>
        <w:t>(</w:t>
      </w:r>
      <w:r w:rsidRPr="00C91031">
        <w:rPr>
          <w:iCs/>
          <w:sz w:val="28"/>
          <w:szCs w:val="28"/>
          <w:lang w:val="ru-RU"/>
        </w:rPr>
        <w:t xml:space="preserve">лица, его замещающего) </w:t>
      </w:r>
      <w:r w:rsidRPr="00C91031">
        <w:rPr>
          <w:iCs/>
          <w:sz w:val="28"/>
          <w:szCs w:val="28"/>
          <w:lang w:val="ru-RU" w:eastAsia="ru-RU"/>
        </w:rPr>
        <w:t>юридического лица, структурного подразделения юридического лица, индивидуального предпринимателя и лица, занимающегося частной практико</w:t>
      </w:r>
      <w:r w:rsidRPr="00C91031">
        <w:rPr>
          <w:iCs/>
          <w:sz w:val="28"/>
          <w:szCs w:val="28"/>
          <w:lang w:val="ru-RU"/>
        </w:rPr>
        <w:t>й</w:t>
      </w:r>
      <w:r w:rsidRPr="00C91031">
        <w:rPr>
          <w:iCs/>
          <w:sz w:val="28"/>
          <w:szCs w:val="28"/>
          <w:lang w:val="ru-RU" w:eastAsia="ru-RU"/>
        </w:rPr>
        <w:t xml:space="preserve"> (далее – временное ограничение на выезд), применяется </w:t>
      </w:r>
      <w:r w:rsidR="00507065" w:rsidRPr="00C91031">
        <w:rPr>
          <w:iCs/>
          <w:sz w:val="28"/>
          <w:szCs w:val="28"/>
          <w:lang w:val="ru-RU" w:eastAsia="ru-RU"/>
        </w:rPr>
        <w:t>ОГД</w:t>
      </w:r>
      <w:r w:rsidRPr="00C91031">
        <w:rPr>
          <w:iCs/>
          <w:sz w:val="28"/>
          <w:szCs w:val="28"/>
          <w:lang w:val="ru-RU" w:eastAsia="ru-RU"/>
        </w:rPr>
        <w:t xml:space="preserve"> путем вынесения постановления о временном ограничении на выез</w:t>
      </w:r>
      <w:r w:rsidRPr="00C91031">
        <w:rPr>
          <w:iCs/>
          <w:sz w:val="28"/>
          <w:szCs w:val="28"/>
          <w:lang w:val="ru-RU"/>
        </w:rPr>
        <w:t xml:space="preserve">д </w:t>
      </w:r>
      <w:r w:rsidRPr="00C91031">
        <w:rPr>
          <w:iCs/>
          <w:sz w:val="28"/>
          <w:szCs w:val="28"/>
          <w:lang w:val="ru-RU" w:eastAsia="ru-RU"/>
        </w:rPr>
        <w:t>по</w:t>
      </w:r>
      <w:r w:rsidR="007F6A78" w:rsidRPr="00C91031">
        <w:rPr>
          <w:iCs/>
          <w:sz w:val="28"/>
          <w:szCs w:val="28"/>
          <w:lang w:val="ru-RU" w:eastAsia="ru-RU"/>
        </w:rPr>
        <w:t xml:space="preserve"> форме согласно приложению 10</w:t>
      </w:r>
      <w:r w:rsidRPr="00C91031">
        <w:rPr>
          <w:iCs/>
          <w:sz w:val="28"/>
          <w:szCs w:val="28"/>
          <w:lang w:val="ru-RU" w:eastAsia="ru-RU"/>
        </w:rPr>
        <w:t xml:space="preserve"> к настоящему приказу</w:t>
      </w:r>
      <w:r w:rsidR="00285A64">
        <w:rPr>
          <w:iCs/>
          <w:sz w:val="28"/>
          <w:szCs w:val="28"/>
          <w:lang w:val="ru-RU" w:eastAsia="ru-RU"/>
        </w:rPr>
        <w:t xml:space="preserve"> </w:t>
      </w:r>
      <w:r w:rsidR="00042A5F">
        <w:rPr>
          <w:iCs/>
          <w:sz w:val="28"/>
          <w:szCs w:val="28"/>
          <w:lang w:val="ru-RU" w:eastAsia="ru-RU"/>
        </w:rPr>
        <w:br/>
      </w:r>
      <w:r w:rsidR="00285A64">
        <w:rPr>
          <w:iCs/>
          <w:sz w:val="28"/>
          <w:szCs w:val="28"/>
          <w:lang w:val="ru-RU" w:eastAsia="ru-RU"/>
        </w:rPr>
        <w:t xml:space="preserve">(далее – </w:t>
      </w:r>
      <w:r w:rsidR="00285A64" w:rsidRPr="003F3536">
        <w:rPr>
          <w:iCs/>
          <w:sz w:val="28"/>
          <w:szCs w:val="28"/>
          <w:lang w:val="ru-RU" w:eastAsia="ru-RU"/>
        </w:rPr>
        <w:t>постановлени</w:t>
      </w:r>
      <w:r w:rsidR="00285A64">
        <w:rPr>
          <w:iCs/>
          <w:sz w:val="28"/>
          <w:szCs w:val="28"/>
          <w:lang w:val="ru-RU" w:eastAsia="ru-RU"/>
        </w:rPr>
        <w:t>е</w:t>
      </w:r>
      <w:r w:rsidR="00285A64" w:rsidRPr="003F3536">
        <w:rPr>
          <w:iCs/>
          <w:sz w:val="28"/>
          <w:szCs w:val="28"/>
          <w:lang w:val="ru-RU" w:eastAsia="ru-RU"/>
        </w:rPr>
        <w:t xml:space="preserve"> о временном ограничении на выез</w:t>
      </w:r>
      <w:r w:rsidR="00285A64" w:rsidRPr="003F3536">
        <w:rPr>
          <w:iCs/>
          <w:sz w:val="28"/>
          <w:szCs w:val="28"/>
          <w:lang w:val="ru-RU"/>
        </w:rPr>
        <w:t>д</w:t>
      </w:r>
      <w:r w:rsidR="00285A64">
        <w:rPr>
          <w:iCs/>
          <w:sz w:val="28"/>
          <w:szCs w:val="28"/>
          <w:lang w:val="ru-RU" w:eastAsia="ru-RU"/>
        </w:rPr>
        <w:t>)</w:t>
      </w:r>
      <w:r w:rsidRPr="00285A64">
        <w:rPr>
          <w:iCs/>
          <w:sz w:val="28"/>
          <w:szCs w:val="28"/>
          <w:lang w:val="ru-RU" w:eastAsia="ru-RU"/>
        </w:rPr>
        <w:t>.</w:t>
      </w:r>
    </w:p>
    <w:p w14:paraId="1EC3183E" w14:textId="1802450A" w:rsidR="006D6F37" w:rsidRPr="00C91031" w:rsidRDefault="006D6F37" w:rsidP="007775DF">
      <w:pPr>
        <w:spacing w:after="0" w:line="240" w:lineRule="auto"/>
        <w:ind w:firstLine="708"/>
        <w:jc w:val="both"/>
        <w:rPr>
          <w:iCs/>
          <w:sz w:val="28"/>
          <w:szCs w:val="28"/>
          <w:lang w:val="ru-RU" w:eastAsia="ru-RU"/>
        </w:rPr>
      </w:pPr>
      <w:r w:rsidRPr="00C91031">
        <w:rPr>
          <w:iCs/>
          <w:sz w:val="28"/>
          <w:szCs w:val="28"/>
          <w:lang w:val="ru-RU" w:eastAsia="ru-RU"/>
        </w:rPr>
        <w:t>Постановлени</w:t>
      </w:r>
      <w:r w:rsidR="00042A5F">
        <w:rPr>
          <w:iCs/>
          <w:sz w:val="28"/>
          <w:szCs w:val="28"/>
          <w:lang w:val="ru-RU" w:eastAsia="ru-RU"/>
        </w:rPr>
        <w:t>е</w:t>
      </w:r>
      <w:r w:rsidRPr="00C91031">
        <w:rPr>
          <w:iCs/>
          <w:sz w:val="28"/>
          <w:szCs w:val="28"/>
          <w:lang w:val="ru-RU" w:eastAsia="ru-RU"/>
        </w:rPr>
        <w:t xml:space="preserve"> о временном ограничении на выез</w:t>
      </w:r>
      <w:r w:rsidRPr="00C91031">
        <w:rPr>
          <w:iCs/>
          <w:sz w:val="28"/>
          <w:szCs w:val="28"/>
          <w:lang w:val="ru-RU"/>
        </w:rPr>
        <w:t>д</w:t>
      </w:r>
      <w:r w:rsidRPr="00C91031">
        <w:rPr>
          <w:iCs/>
          <w:sz w:val="28"/>
          <w:szCs w:val="28"/>
          <w:lang w:val="ru-RU" w:eastAsia="ru-RU"/>
        </w:rPr>
        <w:t xml:space="preserve"> выносится в случае, когда налогоплательщик (налоговый агент) не погашает налоговую задолженность</w:t>
      </w:r>
      <w:r w:rsidRPr="00C91031">
        <w:rPr>
          <w:iCs/>
          <w:sz w:val="28"/>
          <w:szCs w:val="28"/>
          <w:lang w:val="ru-RU"/>
        </w:rPr>
        <w:t xml:space="preserve"> в сумме, превышающей предельного размера налоговой задолженности </w:t>
      </w:r>
      <w:r w:rsidRPr="00C91031">
        <w:rPr>
          <w:iCs/>
          <w:sz w:val="28"/>
          <w:szCs w:val="28"/>
          <w:shd w:val="clear" w:color="auto" w:fill="FFFFFF"/>
          <w:lang w:val="ru-RU"/>
        </w:rPr>
        <w:t xml:space="preserve">на протяжении </w:t>
      </w:r>
      <w:r w:rsidR="00CB5A26">
        <w:rPr>
          <w:iCs/>
          <w:sz w:val="28"/>
          <w:szCs w:val="28"/>
          <w:shd w:val="clear" w:color="auto" w:fill="FFFFFF"/>
          <w:lang w:val="ru-RU"/>
        </w:rPr>
        <w:t>3 (</w:t>
      </w:r>
      <w:r w:rsidRPr="00C91031">
        <w:rPr>
          <w:iCs/>
          <w:sz w:val="28"/>
          <w:szCs w:val="28"/>
          <w:shd w:val="clear" w:color="auto" w:fill="FFFFFF"/>
          <w:lang w:val="ru-RU"/>
        </w:rPr>
        <w:t>трех</w:t>
      </w:r>
      <w:r w:rsidR="00CB5A26">
        <w:rPr>
          <w:iCs/>
          <w:sz w:val="28"/>
          <w:szCs w:val="28"/>
          <w:shd w:val="clear" w:color="auto" w:fill="FFFFFF"/>
          <w:lang w:val="ru-RU"/>
        </w:rPr>
        <w:t>)</w:t>
      </w:r>
      <w:r w:rsidRPr="00C91031">
        <w:rPr>
          <w:iCs/>
          <w:sz w:val="28"/>
          <w:szCs w:val="28"/>
          <w:shd w:val="clear" w:color="auto" w:fill="FFFFFF"/>
          <w:lang w:val="ru-RU"/>
        </w:rPr>
        <w:t xml:space="preserve"> месяцев со дня возникновения</w:t>
      </w:r>
      <w:r w:rsidR="00042A5F">
        <w:rPr>
          <w:iCs/>
          <w:sz w:val="28"/>
          <w:szCs w:val="28"/>
          <w:shd w:val="clear" w:color="auto" w:fill="FFFFFF"/>
          <w:lang w:val="ru-RU"/>
        </w:rPr>
        <w:t xml:space="preserve"> такой задолженности</w:t>
      </w:r>
      <w:r w:rsidRPr="00C91031">
        <w:rPr>
          <w:iCs/>
          <w:sz w:val="28"/>
          <w:szCs w:val="28"/>
          <w:lang w:val="ru-RU"/>
        </w:rPr>
        <w:t xml:space="preserve">, </w:t>
      </w:r>
      <w:r w:rsidRPr="00C91031">
        <w:rPr>
          <w:iCs/>
          <w:sz w:val="28"/>
          <w:szCs w:val="28"/>
          <w:shd w:val="clear" w:color="auto" w:fill="FFFFFF"/>
          <w:lang w:val="ru-RU"/>
        </w:rPr>
        <w:t xml:space="preserve">при условии </w:t>
      </w:r>
      <w:r w:rsidRPr="00C91031">
        <w:rPr>
          <w:iCs/>
          <w:sz w:val="28"/>
          <w:szCs w:val="28"/>
          <w:lang w:val="ru-RU" w:eastAsia="ru-RU"/>
        </w:rPr>
        <w:t>применения к такому налогоплательщику (налоговому агенту) всех предусмотренных мер принудительного взыскания.</w:t>
      </w:r>
    </w:p>
    <w:p w14:paraId="3D85D52B" w14:textId="5C6AB743" w:rsidR="006D6F37" w:rsidRPr="00C91031" w:rsidRDefault="006D6F37" w:rsidP="007775DF">
      <w:pPr>
        <w:spacing w:after="0" w:line="240" w:lineRule="auto"/>
        <w:ind w:firstLine="708"/>
        <w:jc w:val="both"/>
        <w:rPr>
          <w:iCs/>
          <w:sz w:val="28"/>
          <w:szCs w:val="28"/>
          <w:lang w:val="ru-RU" w:eastAsia="ru-RU"/>
        </w:rPr>
      </w:pPr>
      <w:r w:rsidRPr="00C91031">
        <w:rPr>
          <w:iCs/>
          <w:sz w:val="28"/>
          <w:szCs w:val="28"/>
          <w:lang w:val="ru-RU" w:eastAsia="ru-RU"/>
        </w:rPr>
        <w:t>Постановление о временном ограничении на выезд</w:t>
      </w:r>
      <w:r w:rsidRPr="00C91031">
        <w:rPr>
          <w:iCs/>
          <w:sz w:val="28"/>
          <w:szCs w:val="28"/>
          <w:lang w:val="ru-RU"/>
        </w:rPr>
        <w:t xml:space="preserve"> </w:t>
      </w:r>
      <w:r w:rsidRPr="00C91031">
        <w:rPr>
          <w:iCs/>
          <w:sz w:val="28"/>
          <w:szCs w:val="28"/>
          <w:lang w:val="ru-RU" w:eastAsia="ru-RU"/>
        </w:rPr>
        <w:t xml:space="preserve">подписывается </w:t>
      </w:r>
      <w:r w:rsidRPr="00C91031">
        <w:rPr>
          <w:iCs/>
          <w:sz w:val="28"/>
          <w:szCs w:val="28"/>
          <w:shd w:val="clear" w:color="auto" w:fill="FFFFFF"/>
          <w:lang w:val="ru-RU" w:eastAsia="ru-RU"/>
        </w:rPr>
        <w:t xml:space="preserve">руководителем </w:t>
      </w:r>
      <w:r w:rsidR="001848A9">
        <w:rPr>
          <w:iCs/>
          <w:sz w:val="28"/>
          <w:szCs w:val="28"/>
          <w:shd w:val="clear" w:color="auto" w:fill="FFFFFF"/>
          <w:lang w:val="ru-RU" w:eastAsia="ru-RU"/>
        </w:rPr>
        <w:t>ОГД</w:t>
      </w:r>
      <w:r w:rsidR="00042A5F">
        <w:rPr>
          <w:iCs/>
          <w:sz w:val="28"/>
          <w:szCs w:val="28"/>
          <w:shd w:val="clear" w:color="auto" w:fill="FFFFFF"/>
          <w:lang w:val="ru-RU" w:eastAsia="ru-RU"/>
        </w:rPr>
        <w:t xml:space="preserve"> </w:t>
      </w:r>
      <w:r w:rsidRPr="00C91031">
        <w:rPr>
          <w:iCs/>
          <w:sz w:val="28"/>
          <w:szCs w:val="28"/>
          <w:shd w:val="clear" w:color="auto" w:fill="FFFFFF"/>
          <w:lang w:val="ru-RU" w:eastAsia="ru-RU"/>
        </w:rPr>
        <w:t>или его заместителем и</w:t>
      </w:r>
      <w:r w:rsidRPr="00C91031">
        <w:rPr>
          <w:iCs/>
          <w:sz w:val="28"/>
          <w:szCs w:val="28"/>
          <w:shd w:val="clear" w:color="auto" w:fill="FFFFFF"/>
          <w:lang w:val="ru-RU"/>
        </w:rPr>
        <w:t xml:space="preserve"> </w:t>
      </w:r>
      <w:r w:rsidRPr="00C91031">
        <w:rPr>
          <w:iCs/>
          <w:sz w:val="28"/>
          <w:szCs w:val="28"/>
          <w:shd w:val="clear" w:color="auto" w:fill="FFFFFF"/>
          <w:lang w:val="ru-RU" w:eastAsia="ru-RU"/>
        </w:rPr>
        <w:t xml:space="preserve">подлежит санкционированию </w:t>
      </w:r>
      <w:r w:rsidR="008D1594" w:rsidRPr="00C91031">
        <w:rPr>
          <w:iCs/>
          <w:sz w:val="28"/>
          <w:szCs w:val="28"/>
          <w:shd w:val="clear" w:color="auto" w:fill="FFFFFF"/>
          <w:lang w:val="ru-RU" w:eastAsia="ru-RU"/>
        </w:rPr>
        <w:t>судом в порядке, установленном Г</w:t>
      </w:r>
      <w:r w:rsidRPr="00C91031">
        <w:rPr>
          <w:iCs/>
          <w:sz w:val="28"/>
          <w:szCs w:val="28"/>
          <w:shd w:val="clear" w:color="auto" w:fill="FFFFFF"/>
          <w:lang w:val="ru-RU" w:eastAsia="ru-RU"/>
        </w:rPr>
        <w:t xml:space="preserve">ражданским процессуальным </w:t>
      </w:r>
      <w:r w:rsidR="00042A5F">
        <w:rPr>
          <w:iCs/>
          <w:sz w:val="28"/>
          <w:szCs w:val="28"/>
          <w:shd w:val="clear" w:color="auto" w:fill="FFFFFF"/>
          <w:lang w:val="ru-RU" w:eastAsia="ru-RU"/>
        </w:rPr>
        <w:t>кодексом</w:t>
      </w:r>
      <w:r w:rsidRPr="00C91031">
        <w:rPr>
          <w:iCs/>
          <w:sz w:val="28"/>
          <w:szCs w:val="28"/>
          <w:shd w:val="clear" w:color="auto" w:fill="FFFFFF"/>
          <w:lang w:val="ru-RU" w:eastAsia="ru-RU"/>
        </w:rPr>
        <w:t xml:space="preserve"> Республики Казахстан</w:t>
      </w:r>
      <w:r w:rsidRPr="00C91031">
        <w:rPr>
          <w:iCs/>
          <w:sz w:val="28"/>
          <w:szCs w:val="28"/>
          <w:lang w:val="ru-RU" w:eastAsia="ru-RU"/>
        </w:rPr>
        <w:t>.</w:t>
      </w:r>
    </w:p>
    <w:p w14:paraId="524FB9DF" w14:textId="65BCF0CC" w:rsidR="006D6F37" w:rsidRPr="00C91031" w:rsidRDefault="006D6F37" w:rsidP="007775DF">
      <w:pPr>
        <w:spacing w:after="0" w:line="240" w:lineRule="auto"/>
        <w:ind w:firstLine="708"/>
        <w:jc w:val="both"/>
        <w:rPr>
          <w:iCs/>
          <w:sz w:val="28"/>
          <w:szCs w:val="28"/>
          <w:lang w:val="ru-RU"/>
        </w:rPr>
      </w:pPr>
      <w:r w:rsidRPr="00C91031">
        <w:rPr>
          <w:iCs/>
          <w:sz w:val="28"/>
          <w:szCs w:val="28"/>
          <w:lang w:val="ru-RU" w:eastAsia="ru-RU"/>
        </w:rPr>
        <w:t xml:space="preserve">72. </w:t>
      </w:r>
      <w:r w:rsidRPr="00285A64">
        <w:rPr>
          <w:iCs/>
          <w:sz w:val="28"/>
          <w:szCs w:val="28"/>
          <w:lang w:val="ru-RU" w:eastAsia="ru-RU"/>
        </w:rPr>
        <w:t xml:space="preserve">Лицо, выезд которого подлежит временному ограничению, определяется в зависимости от того, кто исполняет </w:t>
      </w:r>
      <w:r w:rsidRPr="00285A64">
        <w:rPr>
          <w:iCs/>
          <w:sz w:val="28"/>
          <w:szCs w:val="28"/>
          <w:lang w:val="ru-RU"/>
        </w:rPr>
        <w:t>обязанности руководителя</w:t>
      </w:r>
      <w:r w:rsidRPr="00285A64">
        <w:rPr>
          <w:iCs/>
          <w:sz w:val="28"/>
          <w:szCs w:val="28"/>
          <w:lang w:val="ru-RU" w:eastAsia="ru-RU"/>
        </w:rPr>
        <w:t xml:space="preserve"> юридического лица или структурного подразделения юридического лица </w:t>
      </w:r>
      <w:r w:rsidR="00042A5F">
        <w:rPr>
          <w:iCs/>
          <w:sz w:val="28"/>
          <w:szCs w:val="28"/>
          <w:lang w:val="ru-RU" w:eastAsia="ru-RU"/>
        </w:rPr>
        <w:br/>
      </w:r>
      <w:r w:rsidRPr="00285A64">
        <w:rPr>
          <w:iCs/>
          <w:sz w:val="28"/>
          <w:szCs w:val="28"/>
          <w:lang w:val="ru-RU" w:eastAsia="ru-RU"/>
        </w:rPr>
        <w:t xml:space="preserve">(далее – </w:t>
      </w:r>
      <w:r w:rsidRPr="00C91031">
        <w:rPr>
          <w:iCs/>
          <w:sz w:val="28"/>
          <w:szCs w:val="28"/>
          <w:lang w:val="ru-RU" w:eastAsia="ru-RU"/>
        </w:rPr>
        <w:t xml:space="preserve">первый руководитель) на дату вынесения </w:t>
      </w:r>
      <w:r w:rsidR="00507065" w:rsidRPr="00C91031">
        <w:rPr>
          <w:iCs/>
          <w:sz w:val="28"/>
          <w:szCs w:val="28"/>
          <w:lang w:val="ru-RU" w:eastAsia="ru-RU"/>
        </w:rPr>
        <w:t>ОГД</w:t>
      </w:r>
      <w:r w:rsidRPr="00C91031">
        <w:rPr>
          <w:iCs/>
          <w:sz w:val="28"/>
          <w:szCs w:val="28"/>
          <w:lang w:val="ru-RU" w:eastAsia="ru-RU"/>
        </w:rPr>
        <w:t xml:space="preserve"> постановления </w:t>
      </w:r>
      <w:r w:rsidR="001848A9">
        <w:rPr>
          <w:iCs/>
          <w:sz w:val="28"/>
          <w:szCs w:val="28"/>
          <w:lang w:val="ru-RU" w:eastAsia="ru-RU"/>
        </w:rPr>
        <w:br/>
      </w:r>
      <w:r w:rsidRPr="00C91031">
        <w:rPr>
          <w:iCs/>
          <w:sz w:val="28"/>
          <w:szCs w:val="28"/>
          <w:lang w:val="ru-RU" w:eastAsia="ru-RU"/>
        </w:rPr>
        <w:t>о временном ограничении на выез</w:t>
      </w:r>
      <w:r w:rsidRPr="00C91031">
        <w:rPr>
          <w:iCs/>
          <w:sz w:val="28"/>
          <w:szCs w:val="28"/>
          <w:lang w:val="ru-RU"/>
        </w:rPr>
        <w:t>д.</w:t>
      </w:r>
    </w:p>
    <w:p w14:paraId="579A8563" w14:textId="2F0036D5" w:rsidR="006D6F37" w:rsidRPr="00C91031" w:rsidRDefault="006D6F37" w:rsidP="007775DF">
      <w:pPr>
        <w:spacing w:after="0" w:line="240" w:lineRule="auto"/>
        <w:ind w:firstLine="708"/>
        <w:jc w:val="both"/>
        <w:rPr>
          <w:bCs/>
          <w:iCs/>
          <w:sz w:val="28"/>
          <w:szCs w:val="28"/>
          <w:lang w:val="ru-RU"/>
        </w:rPr>
      </w:pPr>
      <w:r w:rsidRPr="00C91031">
        <w:rPr>
          <w:iCs/>
          <w:sz w:val="28"/>
          <w:szCs w:val="28"/>
          <w:lang w:val="ru-RU"/>
        </w:rPr>
        <w:t>73. В случаях, когда</w:t>
      </w:r>
      <w:r w:rsidRPr="00C91031">
        <w:rPr>
          <w:iCs/>
          <w:sz w:val="28"/>
          <w:szCs w:val="28"/>
          <w:lang w:val="ru-RU" w:eastAsia="ru-RU"/>
        </w:rPr>
        <w:t xml:space="preserve"> </w:t>
      </w:r>
      <w:r w:rsidRPr="00C91031">
        <w:rPr>
          <w:iCs/>
          <w:sz w:val="28"/>
          <w:szCs w:val="28"/>
          <w:lang w:val="ru-RU"/>
        </w:rPr>
        <w:t>лицо, замещающее первого руководителя</w:t>
      </w:r>
      <w:r w:rsidRPr="00C91031">
        <w:rPr>
          <w:iCs/>
          <w:sz w:val="28"/>
          <w:szCs w:val="28"/>
          <w:lang w:val="ru-RU" w:eastAsia="ru-RU"/>
        </w:rPr>
        <w:t xml:space="preserve">, в отношении которого вынесено и направлено в суд постановление о временном ограничении на выезд, прекратил нести </w:t>
      </w:r>
      <w:r w:rsidRPr="00C91031">
        <w:rPr>
          <w:iCs/>
          <w:sz w:val="28"/>
          <w:szCs w:val="28"/>
          <w:lang w:val="ru-RU"/>
        </w:rPr>
        <w:t xml:space="preserve">обязанности первого руководителя, </w:t>
      </w:r>
      <w:r w:rsidRPr="00C91031">
        <w:rPr>
          <w:iCs/>
          <w:sz w:val="28"/>
          <w:szCs w:val="28"/>
          <w:lang w:val="ru-RU" w:eastAsia="ru-RU"/>
        </w:rPr>
        <w:t>до момента санкционирования такого постановления</w:t>
      </w:r>
      <w:r w:rsidRPr="00C91031">
        <w:rPr>
          <w:iCs/>
          <w:sz w:val="28"/>
          <w:szCs w:val="28"/>
          <w:lang w:val="ru-RU"/>
        </w:rPr>
        <w:t xml:space="preserve">, </w:t>
      </w:r>
      <w:r w:rsidR="00507065" w:rsidRPr="00C91031">
        <w:rPr>
          <w:iCs/>
          <w:sz w:val="28"/>
          <w:szCs w:val="28"/>
          <w:lang w:val="ru-RU"/>
        </w:rPr>
        <w:t>ОГД</w:t>
      </w:r>
      <w:r w:rsidRPr="00C91031">
        <w:rPr>
          <w:iCs/>
          <w:sz w:val="28"/>
          <w:szCs w:val="28"/>
          <w:lang w:val="ru-RU"/>
        </w:rPr>
        <w:t xml:space="preserve"> </w:t>
      </w:r>
      <w:r w:rsidRPr="00C91031">
        <w:rPr>
          <w:bCs/>
          <w:iCs/>
          <w:sz w:val="28"/>
          <w:szCs w:val="28"/>
          <w:lang w:val="ru-RU"/>
        </w:rPr>
        <w:t xml:space="preserve">в отношении указанного лица представляет в суд постановление об отмене временного ограничения на выезд в течение </w:t>
      </w:r>
      <w:r w:rsidR="00507065" w:rsidRPr="00C91031">
        <w:rPr>
          <w:bCs/>
          <w:iCs/>
          <w:sz w:val="28"/>
          <w:szCs w:val="28"/>
          <w:lang w:val="ru-RU"/>
        </w:rPr>
        <w:t>1 (</w:t>
      </w:r>
      <w:r w:rsidRPr="00C91031">
        <w:rPr>
          <w:bCs/>
          <w:iCs/>
          <w:sz w:val="28"/>
          <w:szCs w:val="28"/>
          <w:lang w:val="ru-RU"/>
        </w:rPr>
        <w:t>одного</w:t>
      </w:r>
      <w:r w:rsidR="00507065" w:rsidRPr="00C91031">
        <w:rPr>
          <w:bCs/>
          <w:iCs/>
          <w:sz w:val="28"/>
          <w:szCs w:val="28"/>
          <w:lang w:val="ru-RU"/>
        </w:rPr>
        <w:t>)</w:t>
      </w:r>
      <w:r w:rsidRPr="00C91031">
        <w:rPr>
          <w:bCs/>
          <w:iCs/>
          <w:sz w:val="28"/>
          <w:szCs w:val="28"/>
          <w:lang w:val="ru-RU"/>
        </w:rPr>
        <w:t xml:space="preserve"> дня, следующего за днем, когда первый руководитель приступил к своим обязанностям.</w:t>
      </w:r>
    </w:p>
    <w:p w14:paraId="5DFC1DF3" w14:textId="5B25610B" w:rsidR="006D6F37" w:rsidRPr="00C91031" w:rsidRDefault="006D6F37" w:rsidP="007775DF">
      <w:pPr>
        <w:spacing w:after="0" w:line="240" w:lineRule="auto"/>
        <w:ind w:firstLine="851"/>
        <w:jc w:val="both"/>
        <w:rPr>
          <w:bCs/>
          <w:iCs/>
          <w:sz w:val="28"/>
          <w:szCs w:val="28"/>
          <w:lang w:val="ru-RU"/>
        </w:rPr>
      </w:pPr>
      <w:r w:rsidRPr="00C91031">
        <w:rPr>
          <w:bCs/>
          <w:iCs/>
          <w:sz w:val="28"/>
          <w:szCs w:val="28"/>
          <w:lang w:val="ru-RU"/>
        </w:rPr>
        <w:t xml:space="preserve">Постановление об отмене временного ограничения на выезд подписывается руководителем </w:t>
      </w:r>
      <w:r w:rsidR="00507065" w:rsidRPr="00C91031">
        <w:rPr>
          <w:bCs/>
          <w:iCs/>
          <w:sz w:val="28"/>
          <w:szCs w:val="28"/>
          <w:lang w:val="ru-RU"/>
        </w:rPr>
        <w:t>ОГД</w:t>
      </w:r>
      <w:r w:rsidRPr="00C91031">
        <w:rPr>
          <w:bCs/>
          <w:iCs/>
          <w:sz w:val="28"/>
          <w:szCs w:val="28"/>
          <w:lang w:val="ru-RU"/>
        </w:rPr>
        <w:t xml:space="preserve"> или его заместителем и подлежит санкционированию судом в порядке, установленном Гражданским процессуальным кодексом Республики Казахстан.</w:t>
      </w:r>
    </w:p>
    <w:p w14:paraId="2C15DE34" w14:textId="21E22DF8" w:rsidR="006D6F37" w:rsidRPr="00C91031" w:rsidRDefault="006D6F37" w:rsidP="007775DF">
      <w:pPr>
        <w:spacing w:after="0" w:line="240" w:lineRule="auto"/>
        <w:ind w:firstLine="851"/>
        <w:jc w:val="both"/>
        <w:rPr>
          <w:bCs/>
          <w:iCs/>
          <w:sz w:val="28"/>
          <w:szCs w:val="28"/>
          <w:lang w:val="ru-RU"/>
        </w:rPr>
      </w:pPr>
      <w:r w:rsidRPr="00C91031">
        <w:rPr>
          <w:bCs/>
          <w:iCs/>
          <w:sz w:val="28"/>
          <w:szCs w:val="28"/>
          <w:lang w:val="ru-RU"/>
        </w:rPr>
        <w:t xml:space="preserve">При этом представление в суд постановления об отмене временного ограничения на выезд в случае, указанном в части первой настоящего пункта, осуществляется </w:t>
      </w:r>
      <w:r w:rsidR="00507065" w:rsidRPr="00C91031">
        <w:rPr>
          <w:bCs/>
          <w:iCs/>
          <w:sz w:val="28"/>
          <w:szCs w:val="28"/>
          <w:lang w:val="ru-RU"/>
        </w:rPr>
        <w:t>ОГД</w:t>
      </w:r>
      <w:r w:rsidRPr="00C91031">
        <w:rPr>
          <w:bCs/>
          <w:iCs/>
          <w:sz w:val="28"/>
          <w:szCs w:val="28"/>
          <w:lang w:val="ru-RU"/>
        </w:rPr>
        <w:t xml:space="preserve"> одновременно с представлением постановления о временном ограничении на выезд первого руководителя.</w:t>
      </w:r>
    </w:p>
    <w:p w14:paraId="5DFA2C15" w14:textId="5F43A359" w:rsidR="006D6F37" w:rsidRPr="00C91031" w:rsidRDefault="006D6F37" w:rsidP="007775DF">
      <w:pPr>
        <w:spacing w:after="0" w:line="240" w:lineRule="auto"/>
        <w:ind w:firstLine="708"/>
        <w:jc w:val="both"/>
        <w:rPr>
          <w:iCs/>
          <w:sz w:val="28"/>
          <w:szCs w:val="28"/>
          <w:lang w:val="ru-RU" w:eastAsia="ru-RU"/>
        </w:rPr>
      </w:pPr>
      <w:r w:rsidRPr="00C91031">
        <w:rPr>
          <w:iCs/>
          <w:sz w:val="28"/>
          <w:szCs w:val="28"/>
          <w:lang w:val="ru-RU" w:eastAsia="ru-RU"/>
        </w:rPr>
        <w:t xml:space="preserve">Временное ограничение на выезд </w:t>
      </w:r>
      <w:r w:rsidRPr="00C91031">
        <w:rPr>
          <w:iCs/>
          <w:sz w:val="28"/>
          <w:szCs w:val="28"/>
          <w:lang w:val="ru-RU"/>
        </w:rPr>
        <w:t>лица, замещающего первого руководителя,</w:t>
      </w:r>
      <w:r w:rsidRPr="00C91031">
        <w:rPr>
          <w:iCs/>
          <w:sz w:val="28"/>
          <w:szCs w:val="28"/>
          <w:lang w:val="ru-RU" w:eastAsia="ru-RU"/>
        </w:rPr>
        <w:t xml:space="preserve"> подлежит снятию в течение </w:t>
      </w:r>
      <w:r w:rsidR="00507065" w:rsidRPr="00C91031">
        <w:rPr>
          <w:iCs/>
          <w:sz w:val="28"/>
          <w:szCs w:val="28"/>
          <w:lang w:val="ru-RU" w:eastAsia="ru-RU"/>
        </w:rPr>
        <w:t>1 (</w:t>
      </w:r>
      <w:r w:rsidRPr="00C91031">
        <w:rPr>
          <w:iCs/>
          <w:sz w:val="28"/>
          <w:szCs w:val="28"/>
          <w:lang w:val="ru-RU" w:eastAsia="ru-RU"/>
        </w:rPr>
        <w:t>одного</w:t>
      </w:r>
      <w:r w:rsidR="00507065" w:rsidRPr="00C91031">
        <w:rPr>
          <w:iCs/>
          <w:sz w:val="28"/>
          <w:szCs w:val="28"/>
          <w:lang w:val="ru-RU" w:eastAsia="ru-RU"/>
        </w:rPr>
        <w:t>)</w:t>
      </w:r>
      <w:r w:rsidRPr="00C91031">
        <w:rPr>
          <w:iCs/>
          <w:sz w:val="28"/>
          <w:szCs w:val="28"/>
          <w:lang w:val="ru-RU" w:eastAsia="ru-RU"/>
        </w:rPr>
        <w:t xml:space="preserve"> дня, следующего за днем, когда первый руководитель приступил к своим обязанностям. </w:t>
      </w:r>
    </w:p>
    <w:p w14:paraId="617A0E7F" w14:textId="237F6ED7" w:rsidR="006D6F37" w:rsidRPr="00C91031" w:rsidRDefault="006D6F37" w:rsidP="005B2CBF">
      <w:pPr>
        <w:spacing w:after="0" w:line="240" w:lineRule="auto"/>
        <w:ind w:firstLine="708"/>
        <w:jc w:val="both"/>
        <w:rPr>
          <w:iCs/>
          <w:sz w:val="28"/>
          <w:szCs w:val="28"/>
          <w:lang w:val="ru-RU" w:eastAsia="ru-RU"/>
        </w:rPr>
      </w:pPr>
      <w:r w:rsidRPr="00C91031">
        <w:rPr>
          <w:iCs/>
          <w:sz w:val="28"/>
          <w:szCs w:val="28"/>
          <w:lang w:val="ru-RU" w:eastAsia="ru-RU"/>
        </w:rPr>
        <w:t xml:space="preserve">При этом, снятие временного ограничения на выезд в случае, указанном в части первой пункта 73 </w:t>
      </w:r>
      <w:r w:rsidRPr="007775DF">
        <w:rPr>
          <w:iCs/>
          <w:sz w:val="28"/>
          <w:szCs w:val="28"/>
          <w:lang w:val="ru-RU" w:eastAsia="ru-RU"/>
        </w:rPr>
        <w:t>настояще</w:t>
      </w:r>
      <w:r w:rsidR="00AD3555" w:rsidRPr="007775DF">
        <w:rPr>
          <w:iCs/>
          <w:sz w:val="28"/>
          <w:szCs w:val="28"/>
          <w:lang w:val="ru-RU" w:eastAsia="ru-RU"/>
        </w:rPr>
        <w:t>го</w:t>
      </w:r>
      <w:r w:rsidRPr="007775DF">
        <w:rPr>
          <w:iCs/>
          <w:sz w:val="28"/>
          <w:szCs w:val="28"/>
          <w:lang w:val="ru-RU" w:eastAsia="ru-RU"/>
        </w:rPr>
        <w:t xml:space="preserve"> </w:t>
      </w:r>
      <w:r w:rsidR="00AD3555" w:rsidRPr="007775DF">
        <w:rPr>
          <w:iCs/>
          <w:sz w:val="28"/>
          <w:szCs w:val="28"/>
          <w:lang w:val="ru-RU" w:eastAsia="ru-RU"/>
        </w:rPr>
        <w:t>параграфа</w:t>
      </w:r>
      <w:r w:rsidRPr="00285A64">
        <w:rPr>
          <w:iCs/>
          <w:sz w:val="28"/>
          <w:szCs w:val="28"/>
          <w:lang w:val="ru-RU" w:eastAsia="ru-RU"/>
        </w:rPr>
        <w:t xml:space="preserve">, производится путем вынесения </w:t>
      </w:r>
      <w:r w:rsidR="00507065" w:rsidRPr="00285A64">
        <w:rPr>
          <w:iCs/>
          <w:sz w:val="28"/>
          <w:szCs w:val="28"/>
          <w:lang w:val="ru-RU" w:eastAsia="ru-RU"/>
        </w:rPr>
        <w:t>ОГД</w:t>
      </w:r>
      <w:r w:rsidRPr="00285A64">
        <w:rPr>
          <w:iCs/>
          <w:sz w:val="28"/>
          <w:szCs w:val="28"/>
          <w:lang w:val="ru-RU" w:eastAsia="ru-RU"/>
        </w:rPr>
        <w:t xml:space="preserve"> и направления в суд одновременно постановления о временном ограничении на выезд руководителя и постановления о снятии временного ограничения на выезд с </w:t>
      </w:r>
      <w:r w:rsidRPr="00C91031">
        <w:rPr>
          <w:iCs/>
          <w:sz w:val="28"/>
          <w:szCs w:val="28"/>
          <w:lang w:val="ru-RU"/>
        </w:rPr>
        <w:t>лица, замещающего руководителя.</w:t>
      </w:r>
    </w:p>
    <w:p w14:paraId="228B1B6B" w14:textId="0C416DAF" w:rsidR="006D6F37" w:rsidRPr="00285A64" w:rsidRDefault="006D6F37" w:rsidP="005B2CBF">
      <w:pPr>
        <w:spacing w:after="0" w:line="240" w:lineRule="auto"/>
        <w:ind w:firstLine="708"/>
        <w:jc w:val="both"/>
        <w:rPr>
          <w:bCs/>
          <w:iCs/>
          <w:sz w:val="28"/>
          <w:szCs w:val="28"/>
          <w:lang w:val="ru-RU"/>
        </w:rPr>
      </w:pPr>
      <w:r w:rsidRPr="00C91031">
        <w:rPr>
          <w:bCs/>
          <w:iCs/>
          <w:sz w:val="28"/>
          <w:szCs w:val="28"/>
          <w:lang w:val="ru-RU"/>
        </w:rPr>
        <w:t>74. Временное ограничение на выезд при необходимости проведения за пределами Республики Казахстан лечения лица, выезд которого временно ограничен, может быть приостановлено на определенный срок постановлением о приостановлении временного ограничения на выезд</w:t>
      </w:r>
      <w:r w:rsidR="007F6A78" w:rsidRPr="00C91031">
        <w:rPr>
          <w:bCs/>
          <w:iCs/>
          <w:sz w:val="28"/>
          <w:szCs w:val="28"/>
          <w:lang w:val="ru-RU"/>
        </w:rPr>
        <w:t xml:space="preserve"> по форме согласно приложению 11 к настоящему приказу</w:t>
      </w:r>
      <w:r w:rsidR="00285A64">
        <w:rPr>
          <w:bCs/>
          <w:iCs/>
          <w:sz w:val="28"/>
          <w:szCs w:val="28"/>
          <w:lang w:val="ru-RU"/>
        </w:rPr>
        <w:t xml:space="preserve"> </w:t>
      </w:r>
      <w:r w:rsidR="00285A64">
        <w:rPr>
          <w:iCs/>
          <w:sz w:val="28"/>
          <w:szCs w:val="28"/>
          <w:lang w:val="ru-RU" w:eastAsia="ru-RU"/>
        </w:rPr>
        <w:t xml:space="preserve">(далее – </w:t>
      </w:r>
      <w:r w:rsidR="00285A64" w:rsidRPr="003F3536">
        <w:rPr>
          <w:iCs/>
          <w:sz w:val="28"/>
          <w:szCs w:val="28"/>
          <w:lang w:val="ru-RU" w:eastAsia="ru-RU"/>
        </w:rPr>
        <w:t>постановлени</w:t>
      </w:r>
      <w:r w:rsidR="00285A64">
        <w:rPr>
          <w:iCs/>
          <w:sz w:val="28"/>
          <w:szCs w:val="28"/>
          <w:lang w:val="ru-RU" w:eastAsia="ru-RU"/>
        </w:rPr>
        <w:t>е</w:t>
      </w:r>
      <w:r w:rsidR="00285A64" w:rsidRPr="003F3536">
        <w:rPr>
          <w:iCs/>
          <w:sz w:val="28"/>
          <w:szCs w:val="28"/>
          <w:lang w:val="ru-RU" w:eastAsia="ru-RU"/>
        </w:rPr>
        <w:t xml:space="preserve"> </w:t>
      </w:r>
      <w:r w:rsidR="00285A64" w:rsidRPr="003F3536">
        <w:rPr>
          <w:bCs/>
          <w:iCs/>
          <w:sz w:val="28"/>
          <w:szCs w:val="28"/>
          <w:lang w:val="ru-RU"/>
        </w:rPr>
        <w:t>о приостановлении временного ограничения</w:t>
      </w:r>
      <w:r w:rsidR="00285A64">
        <w:rPr>
          <w:iCs/>
          <w:sz w:val="28"/>
          <w:szCs w:val="28"/>
          <w:lang w:val="ru-RU" w:eastAsia="ru-RU"/>
        </w:rPr>
        <w:t>)</w:t>
      </w:r>
      <w:r w:rsidRPr="00285A64">
        <w:rPr>
          <w:bCs/>
          <w:iCs/>
          <w:sz w:val="28"/>
          <w:szCs w:val="28"/>
          <w:lang w:val="ru-RU"/>
        </w:rPr>
        <w:t>, при условии, что такая необходимость подтверждена документально.</w:t>
      </w:r>
    </w:p>
    <w:p w14:paraId="4DA7A652" w14:textId="40DE71F6" w:rsidR="006D6F37" w:rsidRPr="00C91031" w:rsidRDefault="003D7004" w:rsidP="005B2CBF">
      <w:pPr>
        <w:spacing w:after="0" w:line="240" w:lineRule="auto"/>
        <w:ind w:firstLine="708"/>
        <w:jc w:val="both"/>
        <w:rPr>
          <w:sz w:val="28"/>
          <w:szCs w:val="28"/>
          <w:lang w:val="ru-RU" w:eastAsia="ru-RU"/>
        </w:rPr>
      </w:pPr>
      <w:r w:rsidRPr="00F0693D">
        <w:rPr>
          <w:sz w:val="28"/>
          <w:szCs w:val="28"/>
          <w:lang w:val="ru-RU"/>
        </w:rPr>
        <w:t>ОГД</w:t>
      </w:r>
      <w:r w:rsidR="006D6F37" w:rsidRPr="00F0693D">
        <w:rPr>
          <w:sz w:val="28"/>
          <w:szCs w:val="28"/>
          <w:lang w:val="ru-RU"/>
        </w:rPr>
        <w:t xml:space="preserve"> не позднее 3 </w:t>
      </w:r>
      <w:r w:rsidRPr="00F0693D">
        <w:rPr>
          <w:sz w:val="28"/>
          <w:szCs w:val="28"/>
          <w:lang w:val="ru-RU"/>
        </w:rPr>
        <w:t xml:space="preserve">(трех) </w:t>
      </w:r>
      <w:r w:rsidR="006D6F37" w:rsidRPr="00F0693D">
        <w:rPr>
          <w:sz w:val="28"/>
          <w:szCs w:val="28"/>
          <w:lang w:val="ru-RU"/>
        </w:rPr>
        <w:t>рабочих дней, следующего за днем возникновения оснований (документов, подтверждающих необходимость экстренного лечения, а также тяжелую болезнь или смерть близкого родственника) дл</w:t>
      </w:r>
      <w:r w:rsidR="006D6F37" w:rsidRPr="00C91031">
        <w:rPr>
          <w:sz w:val="28"/>
          <w:szCs w:val="28"/>
          <w:lang w:val="ru-RU"/>
        </w:rPr>
        <w:t xml:space="preserve">я отмены временного ограничения на выезд, выносит постановление о приостановлении данного ограничения. </w:t>
      </w:r>
    </w:p>
    <w:p w14:paraId="47AD9364" w14:textId="6ACBE673" w:rsidR="006D6F37" w:rsidRPr="00C91031" w:rsidRDefault="006D6F37" w:rsidP="005B2CBF">
      <w:pPr>
        <w:spacing w:after="0" w:line="240" w:lineRule="auto"/>
        <w:ind w:firstLine="708"/>
        <w:jc w:val="both"/>
        <w:rPr>
          <w:bCs/>
          <w:iCs/>
          <w:sz w:val="28"/>
          <w:szCs w:val="28"/>
          <w:lang w:val="ru-RU"/>
        </w:rPr>
      </w:pPr>
      <w:r w:rsidRPr="00C91031">
        <w:rPr>
          <w:sz w:val="28"/>
          <w:szCs w:val="28"/>
          <w:lang w:val="ru-RU" w:eastAsia="ru-RU"/>
        </w:rPr>
        <w:t xml:space="preserve">75. </w:t>
      </w:r>
      <w:r w:rsidRPr="00C91031">
        <w:rPr>
          <w:bCs/>
          <w:iCs/>
          <w:sz w:val="28"/>
          <w:szCs w:val="28"/>
          <w:lang w:val="ru-RU"/>
        </w:rPr>
        <w:t xml:space="preserve">Постановление о приостановлении   временного ограничения подписывается руководителем </w:t>
      </w:r>
      <w:r w:rsidR="008D071D" w:rsidRPr="00C91031">
        <w:rPr>
          <w:bCs/>
          <w:iCs/>
          <w:sz w:val="28"/>
          <w:szCs w:val="28"/>
          <w:lang w:val="ru-RU"/>
        </w:rPr>
        <w:t>ОГД</w:t>
      </w:r>
      <w:r w:rsidRPr="00C91031">
        <w:rPr>
          <w:bCs/>
          <w:iCs/>
          <w:sz w:val="28"/>
          <w:szCs w:val="28"/>
          <w:lang w:val="ru-RU"/>
        </w:rPr>
        <w:t xml:space="preserve"> или его заместителем и подлежит санкционированию судом в порядке, установленном Гражданским процессуальным кодексом Республики Казахстан.</w:t>
      </w:r>
    </w:p>
    <w:p w14:paraId="68FC4555" w14:textId="751714B1" w:rsidR="006D6F37" w:rsidRPr="00383324" w:rsidRDefault="006D6F37" w:rsidP="005B2CBF">
      <w:pPr>
        <w:spacing w:after="0" w:line="240" w:lineRule="auto"/>
        <w:ind w:firstLine="708"/>
        <w:jc w:val="both"/>
        <w:rPr>
          <w:bCs/>
          <w:iCs/>
          <w:sz w:val="28"/>
          <w:szCs w:val="28"/>
          <w:lang w:val="ru-RU"/>
        </w:rPr>
      </w:pPr>
      <w:r w:rsidRPr="00C91031">
        <w:rPr>
          <w:bCs/>
          <w:iCs/>
          <w:sz w:val="28"/>
          <w:szCs w:val="28"/>
          <w:lang w:val="ru-RU"/>
        </w:rPr>
        <w:t>7</w:t>
      </w:r>
      <w:r w:rsidR="007F6A78" w:rsidRPr="00C91031">
        <w:rPr>
          <w:bCs/>
          <w:iCs/>
          <w:sz w:val="28"/>
          <w:szCs w:val="28"/>
          <w:lang w:val="ru-RU"/>
        </w:rPr>
        <w:t>6</w:t>
      </w:r>
      <w:r w:rsidRPr="00C91031">
        <w:rPr>
          <w:bCs/>
          <w:iCs/>
          <w:sz w:val="28"/>
          <w:szCs w:val="28"/>
          <w:lang w:val="ru-RU"/>
        </w:rPr>
        <w:t>. Если, иное не установлено пунктом 73 настояще</w:t>
      </w:r>
      <w:r w:rsidR="00CB5A26">
        <w:rPr>
          <w:bCs/>
          <w:iCs/>
          <w:sz w:val="28"/>
          <w:szCs w:val="28"/>
          <w:lang w:val="ru-RU"/>
        </w:rPr>
        <w:t>го параграфа</w:t>
      </w:r>
      <w:r w:rsidRPr="00C91031">
        <w:rPr>
          <w:bCs/>
          <w:iCs/>
          <w:sz w:val="28"/>
          <w:szCs w:val="28"/>
          <w:lang w:val="ru-RU"/>
        </w:rPr>
        <w:t xml:space="preserve">, отмена временного ограничения на выезд осуществляется </w:t>
      </w:r>
      <w:r w:rsidR="00E932D1" w:rsidRPr="00C91031">
        <w:rPr>
          <w:bCs/>
          <w:iCs/>
          <w:sz w:val="28"/>
          <w:szCs w:val="28"/>
          <w:lang w:val="ru-RU"/>
        </w:rPr>
        <w:t>ОГД</w:t>
      </w:r>
      <w:r w:rsidRPr="00C91031">
        <w:rPr>
          <w:bCs/>
          <w:iCs/>
          <w:sz w:val="28"/>
          <w:szCs w:val="28"/>
          <w:lang w:val="ru-RU"/>
        </w:rPr>
        <w:t xml:space="preserve"> путем вынесения постановления об отмене временного ограничения на выезд</w:t>
      </w:r>
      <w:r w:rsidR="007F6A78" w:rsidRPr="00C91031">
        <w:rPr>
          <w:bCs/>
          <w:iCs/>
          <w:sz w:val="28"/>
          <w:szCs w:val="28"/>
          <w:lang w:val="ru-RU"/>
        </w:rPr>
        <w:t xml:space="preserve"> по форме согласно приложению 12 к настоящему приказу</w:t>
      </w:r>
      <w:r w:rsidR="00F0693D">
        <w:rPr>
          <w:bCs/>
          <w:iCs/>
          <w:sz w:val="28"/>
          <w:szCs w:val="28"/>
          <w:lang w:val="ru-RU"/>
        </w:rPr>
        <w:t xml:space="preserve"> </w:t>
      </w:r>
      <w:r w:rsidR="00F0693D">
        <w:rPr>
          <w:iCs/>
          <w:sz w:val="28"/>
          <w:szCs w:val="28"/>
          <w:lang w:val="ru-RU" w:eastAsia="ru-RU"/>
        </w:rPr>
        <w:t xml:space="preserve">(далее – </w:t>
      </w:r>
      <w:r w:rsidR="00F0693D" w:rsidRPr="003F3536">
        <w:rPr>
          <w:iCs/>
          <w:sz w:val="28"/>
          <w:szCs w:val="28"/>
          <w:lang w:val="ru-RU" w:eastAsia="ru-RU"/>
        </w:rPr>
        <w:t>постановлени</w:t>
      </w:r>
      <w:r w:rsidR="00F0693D">
        <w:rPr>
          <w:iCs/>
          <w:sz w:val="28"/>
          <w:szCs w:val="28"/>
          <w:lang w:val="ru-RU" w:eastAsia="ru-RU"/>
        </w:rPr>
        <w:t>е</w:t>
      </w:r>
      <w:r w:rsidR="00383324" w:rsidRPr="00383324">
        <w:rPr>
          <w:bCs/>
          <w:iCs/>
          <w:sz w:val="28"/>
          <w:szCs w:val="28"/>
          <w:lang w:val="ru-RU"/>
        </w:rPr>
        <w:t xml:space="preserve"> </w:t>
      </w:r>
      <w:r w:rsidR="00383324" w:rsidRPr="003F3536">
        <w:rPr>
          <w:bCs/>
          <w:iCs/>
          <w:sz w:val="28"/>
          <w:szCs w:val="28"/>
          <w:lang w:val="ru-RU"/>
        </w:rPr>
        <w:t>об отмене временного ограничения на выезд</w:t>
      </w:r>
      <w:r w:rsidR="00F0693D">
        <w:rPr>
          <w:iCs/>
          <w:sz w:val="28"/>
          <w:szCs w:val="28"/>
          <w:lang w:val="ru-RU" w:eastAsia="ru-RU"/>
        </w:rPr>
        <w:t>)</w:t>
      </w:r>
      <w:r w:rsidR="007F6A78" w:rsidRPr="00F0693D">
        <w:rPr>
          <w:bCs/>
          <w:iCs/>
          <w:sz w:val="28"/>
          <w:szCs w:val="28"/>
          <w:lang w:val="ru-RU"/>
        </w:rPr>
        <w:t xml:space="preserve"> </w:t>
      </w:r>
      <w:r w:rsidRPr="00F0693D">
        <w:rPr>
          <w:bCs/>
          <w:iCs/>
          <w:sz w:val="28"/>
          <w:szCs w:val="28"/>
          <w:lang w:val="ru-RU"/>
        </w:rPr>
        <w:t xml:space="preserve">в течение </w:t>
      </w:r>
      <w:r w:rsidR="00E932D1" w:rsidRPr="00F0693D">
        <w:rPr>
          <w:bCs/>
          <w:iCs/>
          <w:sz w:val="28"/>
          <w:szCs w:val="28"/>
          <w:lang w:val="ru-RU"/>
        </w:rPr>
        <w:t>1 (</w:t>
      </w:r>
      <w:r w:rsidRPr="00383324">
        <w:rPr>
          <w:bCs/>
          <w:iCs/>
          <w:sz w:val="28"/>
          <w:szCs w:val="28"/>
          <w:lang w:val="ru-RU"/>
        </w:rPr>
        <w:t>одного</w:t>
      </w:r>
      <w:r w:rsidR="00E932D1" w:rsidRPr="00383324">
        <w:rPr>
          <w:bCs/>
          <w:iCs/>
          <w:sz w:val="28"/>
          <w:szCs w:val="28"/>
          <w:lang w:val="ru-RU"/>
        </w:rPr>
        <w:t>)</w:t>
      </w:r>
      <w:r w:rsidRPr="00383324">
        <w:rPr>
          <w:bCs/>
          <w:iCs/>
          <w:sz w:val="28"/>
          <w:szCs w:val="28"/>
          <w:lang w:val="ru-RU"/>
        </w:rPr>
        <w:t xml:space="preserve"> рабочего дня, в котором:</w:t>
      </w:r>
    </w:p>
    <w:p w14:paraId="30FCBE33" w14:textId="77777777" w:rsidR="006D6F37" w:rsidRPr="00C91031" w:rsidRDefault="006D6F37" w:rsidP="007775DF">
      <w:pPr>
        <w:spacing w:after="0" w:line="240" w:lineRule="auto"/>
        <w:ind w:firstLine="708"/>
        <w:jc w:val="both"/>
        <w:rPr>
          <w:bCs/>
          <w:iCs/>
          <w:sz w:val="28"/>
          <w:szCs w:val="28"/>
          <w:lang w:val="ru-RU"/>
        </w:rPr>
      </w:pPr>
      <w:r w:rsidRPr="00C91031">
        <w:rPr>
          <w:bCs/>
          <w:iCs/>
          <w:sz w:val="28"/>
          <w:szCs w:val="28"/>
          <w:lang w:val="ru-RU"/>
        </w:rPr>
        <w:t>1) погашена налоговая задолженность и (или) установлено отсутствие налоговой задолженности;</w:t>
      </w:r>
    </w:p>
    <w:p w14:paraId="6B1968B7" w14:textId="77777777" w:rsidR="006D6F37" w:rsidRPr="00C91031" w:rsidRDefault="006D6F37" w:rsidP="007775DF">
      <w:pPr>
        <w:spacing w:after="0" w:line="240" w:lineRule="auto"/>
        <w:ind w:firstLine="708"/>
        <w:jc w:val="both"/>
        <w:rPr>
          <w:bCs/>
          <w:iCs/>
          <w:sz w:val="28"/>
          <w:szCs w:val="28"/>
          <w:lang w:val="ru-RU"/>
        </w:rPr>
      </w:pPr>
      <w:r w:rsidRPr="00C91031">
        <w:rPr>
          <w:bCs/>
          <w:iCs/>
          <w:sz w:val="28"/>
          <w:szCs w:val="28"/>
          <w:lang w:val="ru-RU"/>
        </w:rPr>
        <w:t>2) прекращено налоговое обязательство.</w:t>
      </w:r>
    </w:p>
    <w:p w14:paraId="683A3F19" w14:textId="0441C774" w:rsidR="006D6F37" w:rsidRPr="00C91031" w:rsidRDefault="006D6F37" w:rsidP="007775DF">
      <w:pPr>
        <w:spacing w:after="0" w:line="240" w:lineRule="auto"/>
        <w:ind w:firstLine="708"/>
        <w:jc w:val="both"/>
        <w:rPr>
          <w:bCs/>
          <w:iCs/>
          <w:sz w:val="28"/>
          <w:szCs w:val="28"/>
          <w:lang w:val="ru-RU"/>
        </w:rPr>
      </w:pPr>
      <w:r w:rsidRPr="00C91031">
        <w:rPr>
          <w:bCs/>
          <w:iCs/>
          <w:sz w:val="28"/>
          <w:szCs w:val="28"/>
          <w:lang w:val="ru-RU"/>
        </w:rPr>
        <w:t xml:space="preserve">Постановление об отмене временного ограничения на выезд подписывается руководителем </w:t>
      </w:r>
      <w:r w:rsidR="006A4792" w:rsidRPr="00C91031">
        <w:rPr>
          <w:bCs/>
          <w:iCs/>
          <w:sz w:val="28"/>
          <w:szCs w:val="28"/>
          <w:lang w:val="ru-RU"/>
        </w:rPr>
        <w:t>ОГД</w:t>
      </w:r>
      <w:r w:rsidRPr="00C91031">
        <w:rPr>
          <w:bCs/>
          <w:iCs/>
          <w:sz w:val="28"/>
          <w:szCs w:val="28"/>
          <w:lang w:val="ru-RU"/>
        </w:rPr>
        <w:t xml:space="preserve"> или его заместителем и подлежит санкционированию судом в порядке, установленном Гражданским процессуальным кодексом Республики Казахстан.</w:t>
      </w:r>
    </w:p>
    <w:p w14:paraId="1D93867D" w14:textId="6F0A04B6" w:rsidR="006D6F37" w:rsidRPr="00C91031" w:rsidRDefault="006D6F37" w:rsidP="005B2CBF">
      <w:pPr>
        <w:spacing w:after="0" w:line="240" w:lineRule="auto"/>
        <w:ind w:firstLine="708"/>
        <w:jc w:val="both"/>
        <w:rPr>
          <w:bCs/>
          <w:iCs/>
          <w:sz w:val="28"/>
          <w:szCs w:val="28"/>
          <w:lang w:val="ru-RU"/>
        </w:rPr>
      </w:pPr>
      <w:r w:rsidRPr="00C91031">
        <w:rPr>
          <w:bCs/>
          <w:iCs/>
          <w:sz w:val="28"/>
          <w:szCs w:val="28"/>
          <w:lang w:val="ru-RU"/>
        </w:rPr>
        <w:t>7</w:t>
      </w:r>
      <w:r w:rsidR="009379D1" w:rsidRPr="00C91031">
        <w:rPr>
          <w:bCs/>
          <w:iCs/>
          <w:sz w:val="28"/>
          <w:szCs w:val="28"/>
          <w:lang w:val="ru-RU"/>
        </w:rPr>
        <w:t>7</w:t>
      </w:r>
      <w:r w:rsidRPr="00C91031">
        <w:rPr>
          <w:bCs/>
          <w:iCs/>
          <w:sz w:val="28"/>
          <w:szCs w:val="28"/>
          <w:lang w:val="ru-RU"/>
        </w:rPr>
        <w:t xml:space="preserve">. Постановления о временном ограничении на выезд, о приостановлении временного ограничения на выезд и (или) об отмене временного ограничения на выезд направляются посредством информационной системы </w:t>
      </w:r>
      <w:r w:rsidR="006A4792" w:rsidRPr="00C91031">
        <w:rPr>
          <w:bCs/>
          <w:iCs/>
          <w:sz w:val="28"/>
          <w:szCs w:val="28"/>
          <w:lang w:val="ru-RU"/>
        </w:rPr>
        <w:t>ОГД</w:t>
      </w:r>
      <w:r w:rsidRPr="00C91031">
        <w:rPr>
          <w:bCs/>
          <w:iCs/>
          <w:sz w:val="28"/>
          <w:szCs w:val="28"/>
          <w:lang w:val="ru-RU"/>
        </w:rPr>
        <w:t xml:space="preserve"> в информационную систему Комитета национальной безопасности Республики Казахстан.</w:t>
      </w:r>
    </w:p>
    <w:p w14:paraId="3F9B2C2C" w14:textId="77777777" w:rsidR="006D6F37" w:rsidRPr="00C91031" w:rsidRDefault="006D6F37" w:rsidP="005B2CBF">
      <w:pPr>
        <w:spacing w:after="0" w:line="240" w:lineRule="auto"/>
        <w:ind w:firstLine="708"/>
        <w:jc w:val="both"/>
        <w:rPr>
          <w:bCs/>
          <w:iCs/>
          <w:sz w:val="28"/>
          <w:szCs w:val="28"/>
          <w:lang w:val="ru-RU"/>
        </w:rPr>
      </w:pPr>
      <w:r w:rsidRPr="00C91031">
        <w:rPr>
          <w:bCs/>
          <w:iCs/>
          <w:sz w:val="28"/>
          <w:szCs w:val="28"/>
          <w:lang w:val="ru-RU"/>
        </w:rPr>
        <w:t>Постановления о временном ограничении на выезд, о приостановлении временного ограничения на выезд и (или) об отмене временного ограничения на выезд подлежат немедленному исполнению.</w:t>
      </w:r>
    </w:p>
    <w:p w14:paraId="276B33CD" w14:textId="3F25383C" w:rsidR="006D6F37" w:rsidRDefault="006D6F37" w:rsidP="007775DF">
      <w:pPr>
        <w:spacing w:after="0" w:line="240" w:lineRule="auto"/>
        <w:ind w:firstLine="851"/>
        <w:jc w:val="both"/>
        <w:rPr>
          <w:sz w:val="28"/>
          <w:szCs w:val="28"/>
          <w:lang w:val="ru-RU" w:eastAsia="ru-RU"/>
        </w:rPr>
      </w:pPr>
    </w:p>
    <w:p w14:paraId="11EB2812" w14:textId="77777777" w:rsidR="004D1100" w:rsidRPr="00C91031" w:rsidRDefault="004D1100" w:rsidP="007775DF">
      <w:pPr>
        <w:spacing w:after="0" w:line="240" w:lineRule="auto"/>
        <w:ind w:firstLine="851"/>
        <w:jc w:val="both"/>
        <w:rPr>
          <w:sz w:val="28"/>
          <w:szCs w:val="28"/>
          <w:lang w:val="ru-RU" w:eastAsia="ru-RU"/>
        </w:rPr>
      </w:pPr>
    </w:p>
    <w:p w14:paraId="56AF0D66" w14:textId="2B54BA65" w:rsidR="006D6F37" w:rsidRPr="00C91031" w:rsidRDefault="00383324" w:rsidP="007775DF">
      <w:pPr>
        <w:spacing w:after="0" w:line="240" w:lineRule="auto"/>
        <w:jc w:val="center"/>
        <w:rPr>
          <w:b/>
          <w:bCs/>
          <w:sz w:val="28"/>
          <w:szCs w:val="28"/>
          <w:lang w:val="ru-RU" w:eastAsia="ru-RU"/>
        </w:rPr>
      </w:pPr>
      <w:r>
        <w:rPr>
          <w:b/>
          <w:sz w:val="28"/>
          <w:szCs w:val="28"/>
          <w:lang w:val="ru-RU"/>
        </w:rPr>
        <w:t>Параграф 6</w:t>
      </w:r>
      <w:r w:rsidR="006D6F37" w:rsidRPr="00383324">
        <w:rPr>
          <w:b/>
          <w:bCs/>
          <w:sz w:val="28"/>
          <w:szCs w:val="28"/>
          <w:lang w:val="ru-RU" w:eastAsia="ru-RU"/>
        </w:rPr>
        <w:t>. Признание налогоплательщика (налогового агента) банкротом</w:t>
      </w:r>
    </w:p>
    <w:p w14:paraId="14A1D84D" w14:textId="77777777" w:rsidR="006D6F37" w:rsidRPr="00C91031" w:rsidRDefault="006D6F37" w:rsidP="007775DF">
      <w:pPr>
        <w:spacing w:after="0" w:line="240" w:lineRule="auto"/>
        <w:ind w:firstLine="709"/>
        <w:jc w:val="both"/>
        <w:rPr>
          <w:b/>
          <w:bCs/>
          <w:sz w:val="28"/>
          <w:szCs w:val="28"/>
          <w:lang w:val="ru-RU" w:eastAsia="ru-RU"/>
        </w:rPr>
      </w:pPr>
    </w:p>
    <w:p w14:paraId="1FF3B813" w14:textId="2A1F3F9D" w:rsidR="006D6F37" w:rsidRPr="00C91031" w:rsidRDefault="009379D1" w:rsidP="000B4D07">
      <w:pPr>
        <w:pStyle w:val="af2"/>
        <w:ind w:firstLine="709"/>
        <w:jc w:val="both"/>
        <w:rPr>
          <w:rFonts w:ascii="Times New Roman" w:hAnsi="Times New Roman"/>
          <w:sz w:val="28"/>
          <w:szCs w:val="28"/>
          <w:lang w:val="ru-RU"/>
        </w:rPr>
      </w:pPr>
      <w:r w:rsidRPr="00C91031">
        <w:rPr>
          <w:rFonts w:ascii="Times New Roman" w:hAnsi="Times New Roman"/>
          <w:sz w:val="28"/>
          <w:szCs w:val="28"/>
          <w:lang w:val="ru-RU"/>
        </w:rPr>
        <w:t>78</w:t>
      </w:r>
      <w:r w:rsidR="006D6F37" w:rsidRPr="00C91031">
        <w:rPr>
          <w:rFonts w:ascii="Times New Roman" w:hAnsi="Times New Roman"/>
          <w:sz w:val="28"/>
          <w:szCs w:val="28"/>
          <w:lang w:val="ru-RU"/>
        </w:rPr>
        <w:t>. При</w:t>
      </w:r>
      <w:r w:rsidR="006D6F37" w:rsidRPr="00C91031">
        <w:rPr>
          <w:rFonts w:ascii="Times New Roman" w:hAnsi="Times New Roman"/>
          <w:b/>
          <w:bCs/>
          <w:sz w:val="28"/>
          <w:szCs w:val="28"/>
          <w:lang w:val="ru-RU"/>
        </w:rPr>
        <w:t xml:space="preserve"> </w:t>
      </w:r>
      <w:r w:rsidR="006D6F37" w:rsidRPr="00C91031">
        <w:rPr>
          <w:rFonts w:ascii="Times New Roman" w:hAnsi="Times New Roman"/>
          <w:sz w:val="28"/>
          <w:szCs w:val="28"/>
          <w:lang w:val="ru-RU"/>
        </w:rPr>
        <w:t xml:space="preserve">непогашении налогоплательщиком (налоговым агентом) суммы задолженности в бюджет после принятия всех мер, </w:t>
      </w:r>
      <w:r w:rsidR="006D6F37" w:rsidRPr="00733471">
        <w:rPr>
          <w:rFonts w:ascii="Times New Roman" w:hAnsi="Times New Roman"/>
          <w:sz w:val="28"/>
          <w:szCs w:val="28"/>
          <w:lang w:val="ru-RU"/>
        </w:rPr>
        <w:t xml:space="preserve">предусмотренных главой </w:t>
      </w:r>
      <w:r w:rsidR="00AF72BB" w:rsidRPr="00733471">
        <w:rPr>
          <w:rFonts w:ascii="Times New Roman" w:hAnsi="Times New Roman"/>
          <w:sz w:val="28"/>
          <w:szCs w:val="28"/>
          <w:lang w:val="ru-RU"/>
        </w:rPr>
        <w:t>4</w:t>
      </w:r>
      <w:r w:rsidR="006D6F37" w:rsidRPr="007775DF">
        <w:rPr>
          <w:lang w:val="ru-RU"/>
        </w:rPr>
        <w:t xml:space="preserve"> </w:t>
      </w:r>
      <w:r w:rsidR="006D6F37" w:rsidRPr="007775DF">
        <w:rPr>
          <w:rFonts w:ascii="Times New Roman" w:hAnsi="Times New Roman"/>
          <w:sz w:val="28"/>
          <w:szCs w:val="28"/>
          <w:lang w:val="ru-RU"/>
        </w:rPr>
        <w:t>настоящих Правил</w:t>
      </w:r>
      <w:r w:rsidR="006D6F37" w:rsidRPr="00383324">
        <w:rPr>
          <w:rFonts w:ascii="Times New Roman" w:hAnsi="Times New Roman"/>
          <w:sz w:val="28"/>
          <w:szCs w:val="28"/>
          <w:lang w:val="ru-RU"/>
        </w:rPr>
        <w:t xml:space="preserve">, </w:t>
      </w:r>
      <w:r w:rsidR="00772C71" w:rsidRPr="00383324">
        <w:rPr>
          <w:rFonts w:ascii="Times New Roman" w:hAnsi="Times New Roman"/>
          <w:sz w:val="28"/>
          <w:szCs w:val="28"/>
          <w:lang w:val="ru-RU"/>
        </w:rPr>
        <w:t>ОГД</w:t>
      </w:r>
      <w:r w:rsidR="006D6F37" w:rsidRPr="00383324">
        <w:rPr>
          <w:rFonts w:ascii="Times New Roman" w:hAnsi="Times New Roman"/>
          <w:sz w:val="28"/>
          <w:szCs w:val="28"/>
          <w:lang w:val="ru-RU"/>
        </w:rPr>
        <w:t xml:space="preserve"> вправе принять меры по признанию его банкротом в соответствии с законодательством Республики Казахстан о реабилитации и банкротстве.</w:t>
      </w:r>
    </w:p>
    <w:p w14:paraId="63E969EC" w14:textId="4169152C" w:rsidR="006D6F37" w:rsidRPr="00C91031" w:rsidRDefault="009379D1" w:rsidP="000B4D07">
      <w:pPr>
        <w:pStyle w:val="af2"/>
        <w:ind w:firstLine="709"/>
        <w:jc w:val="both"/>
        <w:rPr>
          <w:rFonts w:ascii="Times New Roman" w:hAnsi="Times New Roman"/>
          <w:sz w:val="28"/>
          <w:szCs w:val="28"/>
          <w:lang w:val="ru-RU"/>
        </w:rPr>
      </w:pPr>
      <w:r w:rsidRPr="00C91031">
        <w:rPr>
          <w:rFonts w:ascii="Times New Roman" w:hAnsi="Times New Roman"/>
          <w:sz w:val="28"/>
          <w:szCs w:val="28"/>
          <w:lang w:val="ru-RU"/>
        </w:rPr>
        <w:t>79</w:t>
      </w:r>
      <w:r w:rsidR="006D6F37" w:rsidRPr="00C91031">
        <w:rPr>
          <w:rFonts w:ascii="Times New Roman" w:hAnsi="Times New Roman"/>
          <w:sz w:val="28"/>
          <w:szCs w:val="28"/>
          <w:lang w:val="ru-RU"/>
        </w:rPr>
        <w:t>. Порядок ликвидации налогоплательщика (налогового агента), признанного банкротом, осуществляется в соответствии с законодательством Республики Казахстан о реабилитации и банкротстве.</w:t>
      </w:r>
    </w:p>
    <w:p w14:paraId="0C916558" w14:textId="77777777" w:rsidR="006D6F37" w:rsidRPr="00C91031" w:rsidRDefault="006D6F37" w:rsidP="007775DF">
      <w:pPr>
        <w:spacing w:after="0" w:line="240" w:lineRule="auto"/>
        <w:ind w:firstLine="709"/>
        <w:jc w:val="both"/>
        <w:rPr>
          <w:sz w:val="28"/>
          <w:szCs w:val="28"/>
          <w:lang w:val="ru-RU" w:eastAsia="ru-RU"/>
        </w:rPr>
      </w:pPr>
    </w:p>
    <w:p w14:paraId="02F86AA4" w14:textId="77777777" w:rsidR="006D6F37" w:rsidRPr="00C91031" w:rsidRDefault="006D6F37" w:rsidP="007775DF">
      <w:pPr>
        <w:spacing w:after="0" w:line="240" w:lineRule="auto"/>
        <w:ind w:firstLine="709"/>
        <w:jc w:val="both"/>
        <w:rPr>
          <w:sz w:val="28"/>
          <w:szCs w:val="28"/>
          <w:lang w:val="ru-RU" w:eastAsia="ru-RU"/>
        </w:rPr>
      </w:pPr>
    </w:p>
    <w:p w14:paraId="0F1FD199" w14:textId="77777777" w:rsidR="006D6F37" w:rsidRPr="00C91031" w:rsidRDefault="006D6F37" w:rsidP="007775DF">
      <w:pPr>
        <w:spacing w:after="0" w:line="240" w:lineRule="auto"/>
        <w:ind w:firstLine="709"/>
        <w:jc w:val="both"/>
        <w:rPr>
          <w:sz w:val="28"/>
          <w:szCs w:val="28"/>
          <w:lang w:val="ru-RU" w:eastAsia="ru-RU"/>
        </w:rPr>
      </w:pPr>
    </w:p>
    <w:p w14:paraId="52B8A104" w14:textId="77777777" w:rsidR="006D6F37" w:rsidRPr="00C91031" w:rsidRDefault="006D6F37" w:rsidP="007775DF">
      <w:pPr>
        <w:spacing w:after="0" w:line="240" w:lineRule="auto"/>
        <w:ind w:firstLine="709"/>
        <w:jc w:val="both"/>
        <w:rPr>
          <w:sz w:val="28"/>
          <w:szCs w:val="28"/>
          <w:lang w:val="ru-RU" w:eastAsia="ru-RU"/>
        </w:rPr>
      </w:pPr>
    </w:p>
    <w:p w14:paraId="1005FD68" w14:textId="77777777" w:rsidR="006D6F37" w:rsidRPr="00C91031" w:rsidRDefault="006D6F37" w:rsidP="007775DF">
      <w:pPr>
        <w:spacing w:after="0" w:line="240" w:lineRule="auto"/>
        <w:ind w:firstLine="709"/>
        <w:jc w:val="both"/>
        <w:rPr>
          <w:sz w:val="28"/>
          <w:szCs w:val="28"/>
          <w:lang w:val="ru-RU" w:eastAsia="ru-RU"/>
        </w:rPr>
      </w:pPr>
    </w:p>
    <w:p w14:paraId="50D74849" w14:textId="77777777" w:rsidR="006D6F37" w:rsidRPr="00C91031" w:rsidRDefault="006D6F37" w:rsidP="007775DF">
      <w:pPr>
        <w:spacing w:after="0" w:line="240" w:lineRule="auto"/>
        <w:ind w:firstLine="709"/>
        <w:jc w:val="both"/>
        <w:rPr>
          <w:sz w:val="28"/>
          <w:szCs w:val="28"/>
          <w:lang w:val="ru-RU" w:eastAsia="ru-RU"/>
        </w:rPr>
      </w:pPr>
    </w:p>
    <w:p w14:paraId="6DFCF9A0" w14:textId="77777777" w:rsidR="006D6F37" w:rsidRPr="00C91031" w:rsidRDefault="006D6F37" w:rsidP="007775DF">
      <w:pPr>
        <w:spacing w:after="0" w:line="240" w:lineRule="auto"/>
        <w:ind w:firstLine="709"/>
        <w:jc w:val="both"/>
        <w:rPr>
          <w:sz w:val="28"/>
          <w:szCs w:val="28"/>
          <w:lang w:val="ru-RU" w:eastAsia="ru-RU"/>
        </w:rPr>
      </w:pPr>
    </w:p>
    <w:p w14:paraId="1D01588D" w14:textId="77777777" w:rsidR="006D6F37" w:rsidRPr="00C91031" w:rsidRDefault="006D6F37" w:rsidP="007775DF">
      <w:pPr>
        <w:spacing w:after="0" w:line="240" w:lineRule="auto"/>
        <w:ind w:firstLine="709"/>
        <w:jc w:val="both"/>
        <w:rPr>
          <w:sz w:val="28"/>
          <w:szCs w:val="28"/>
          <w:lang w:val="ru-RU" w:eastAsia="ru-RU"/>
        </w:rPr>
      </w:pPr>
    </w:p>
    <w:p w14:paraId="57AEE294" w14:textId="77777777" w:rsidR="006D6F37" w:rsidRPr="00C91031" w:rsidRDefault="006D6F37" w:rsidP="007775DF">
      <w:pPr>
        <w:spacing w:after="0" w:line="240" w:lineRule="auto"/>
        <w:ind w:firstLine="709"/>
        <w:jc w:val="both"/>
        <w:rPr>
          <w:sz w:val="28"/>
          <w:szCs w:val="28"/>
          <w:lang w:val="ru-RU" w:eastAsia="ru-RU"/>
        </w:rPr>
      </w:pPr>
    </w:p>
    <w:p w14:paraId="6B371AEF" w14:textId="77777777" w:rsidR="006D6F37" w:rsidRPr="00C91031" w:rsidRDefault="006D6F37" w:rsidP="007775DF">
      <w:pPr>
        <w:spacing w:after="0" w:line="240" w:lineRule="auto"/>
        <w:ind w:firstLine="709"/>
        <w:jc w:val="both"/>
        <w:rPr>
          <w:sz w:val="28"/>
          <w:szCs w:val="28"/>
          <w:lang w:val="ru-RU" w:eastAsia="ru-RU"/>
        </w:rPr>
      </w:pPr>
    </w:p>
    <w:p w14:paraId="3C11347E" w14:textId="77777777" w:rsidR="006D6F37" w:rsidRPr="00C91031" w:rsidRDefault="006D6F37" w:rsidP="007775DF">
      <w:pPr>
        <w:spacing w:after="0" w:line="240" w:lineRule="auto"/>
        <w:ind w:firstLine="709"/>
        <w:jc w:val="both"/>
        <w:rPr>
          <w:sz w:val="28"/>
          <w:szCs w:val="28"/>
          <w:lang w:val="ru-RU" w:eastAsia="ru-RU"/>
        </w:rPr>
      </w:pPr>
    </w:p>
    <w:p w14:paraId="7B178E60" w14:textId="77777777" w:rsidR="006D6F37" w:rsidRPr="00C91031" w:rsidRDefault="006D6F37" w:rsidP="007775DF">
      <w:pPr>
        <w:spacing w:after="0" w:line="240" w:lineRule="auto"/>
        <w:ind w:firstLine="709"/>
        <w:jc w:val="both"/>
        <w:rPr>
          <w:sz w:val="28"/>
          <w:szCs w:val="28"/>
          <w:lang w:val="ru-RU" w:eastAsia="ru-RU"/>
        </w:rPr>
      </w:pPr>
    </w:p>
    <w:tbl>
      <w:tblPr>
        <w:tblStyle w:val="ac"/>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D6F37" w:rsidRPr="005B2CBF" w14:paraId="0017A54C" w14:textId="77777777" w:rsidTr="003E037E">
        <w:tc>
          <w:tcPr>
            <w:tcW w:w="3396" w:type="dxa"/>
            <w:tcBorders>
              <w:top w:val="nil"/>
              <w:left w:val="nil"/>
              <w:bottom w:val="nil"/>
              <w:right w:val="nil"/>
            </w:tcBorders>
          </w:tcPr>
          <w:p w14:paraId="51BDF974" w14:textId="77777777" w:rsidR="006D6F37" w:rsidRPr="007775DF" w:rsidRDefault="006D6F37" w:rsidP="000B4D07">
            <w:pPr>
              <w:rPr>
                <w:i/>
                <w:sz w:val="28"/>
                <w:szCs w:val="28"/>
                <w:lang w:val="ru-RU"/>
              </w:rPr>
            </w:pPr>
          </w:p>
        </w:tc>
      </w:tr>
    </w:tbl>
    <w:p w14:paraId="262CF308" w14:textId="77777777" w:rsidR="006D6F37" w:rsidRPr="008865AB" w:rsidRDefault="006D6F37" w:rsidP="007775DF">
      <w:pPr>
        <w:spacing w:after="0" w:line="240" w:lineRule="auto"/>
        <w:ind w:left="5245"/>
        <w:jc w:val="center"/>
        <w:rPr>
          <w:sz w:val="28"/>
          <w:szCs w:val="28"/>
          <w:lang w:val="ru-RU" w:eastAsia="ru-RU"/>
        </w:rPr>
      </w:pPr>
      <w:r w:rsidRPr="008865AB">
        <w:rPr>
          <w:sz w:val="28"/>
          <w:szCs w:val="28"/>
          <w:lang w:val="ru-RU" w:eastAsia="ru-RU"/>
        </w:rPr>
        <w:t xml:space="preserve"> </w:t>
      </w:r>
    </w:p>
    <w:p w14:paraId="7704EB05" w14:textId="2B9B0055" w:rsidR="00567F82" w:rsidRPr="00C91031" w:rsidRDefault="00567F82" w:rsidP="007775DF">
      <w:pPr>
        <w:spacing w:after="0" w:line="240" w:lineRule="auto"/>
        <w:ind w:left="5245"/>
        <w:jc w:val="center"/>
        <w:rPr>
          <w:sz w:val="28"/>
          <w:szCs w:val="28"/>
          <w:lang w:val="ru-RU" w:eastAsia="ru-RU"/>
        </w:rPr>
      </w:pPr>
    </w:p>
    <w:sectPr w:rsidR="00567F82" w:rsidRPr="00C91031" w:rsidSect="00B74080">
      <w:headerReference w:type="even" r:id="rId8"/>
      <w:headerReference w:type="default" r:id="rId9"/>
      <w:footerReference w:type="even" r:id="rId10"/>
      <w:footerReference w:type="default" r:id="rId11"/>
      <w:headerReference w:type="first" r:id="rId12"/>
      <w:footerReference w:type="first" r:id="rId13"/>
      <w:pgSz w:w="11907" w:h="16839" w:code="9"/>
      <w:pgMar w:top="1418" w:right="851" w:bottom="1418" w:left="1418" w:header="720" w:footer="720" w:gutter="0"/>
      <w:pgNumType w:start="3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8D3860" w14:textId="77777777" w:rsidR="00BA35E2" w:rsidRDefault="00BA35E2" w:rsidP="000C1F39">
      <w:pPr>
        <w:spacing w:after="0" w:line="240" w:lineRule="auto"/>
      </w:pPr>
      <w:r>
        <w:separator/>
      </w:r>
    </w:p>
  </w:endnote>
  <w:endnote w:type="continuationSeparator" w:id="0">
    <w:p w14:paraId="017F0111" w14:textId="77777777" w:rsidR="00BA35E2" w:rsidRDefault="00BA35E2" w:rsidP="000C1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09A7C" w14:textId="77777777" w:rsidR="00717397" w:rsidRDefault="00717397">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6449" w14:textId="77777777" w:rsidR="00717397" w:rsidRDefault="00717397">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3D623" w14:textId="77777777" w:rsidR="00717397" w:rsidRDefault="00717397">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C01D8C" w14:textId="77777777" w:rsidR="00BA35E2" w:rsidRDefault="00BA35E2" w:rsidP="000C1F39">
      <w:pPr>
        <w:spacing w:after="0" w:line="240" w:lineRule="auto"/>
      </w:pPr>
      <w:r>
        <w:separator/>
      </w:r>
    </w:p>
  </w:footnote>
  <w:footnote w:type="continuationSeparator" w:id="0">
    <w:p w14:paraId="25B8A4B4" w14:textId="77777777" w:rsidR="00BA35E2" w:rsidRDefault="00BA35E2" w:rsidP="000C1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3B232" w14:textId="77777777" w:rsidR="00717397" w:rsidRDefault="0071739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0296730"/>
      <w:docPartObj>
        <w:docPartGallery w:val="Page Numbers (Top of Page)"/>
        <w:docPartUnique/>
      </w:docPartObj>
    </w:sdtPr>
    <w:sdtEndPr>
      <w:rPr>
        <w:sz w:val="28"/>
        <w:szCs w:val="28"/>
      </w:rPr>
    </w:sdtEndPr>
    <w:sdtContent>
      <w:p w14:paraId="1F9FC4E4" w14:textId="2511C84A" w:rsidR="00B749B4" w:rsidRPr="00B749B4" w:rsidRDefault="00B749B4">
        <w:pPr>
          <w:pStyle w:val="a3"/>
          <w:jc w:val="center"/>
          <w:rPr>
            <w:sz w:val="28"/>
            <w:szCs w:val="28"/>
          </w:rPr>
        </w:pPr>
        <w:r w:rsidRPr="00B749B4">
          <w:rPr>
            <w:sz w:val="28"/>
            <w:szCs w:val="28"/>
          </w:rPr>
          <w:fldChar w:fldCharType="begin"/>
        </w:r>
        <w:r w:rsidRPr="00B749B4">
          <w:rPr>
            <w:sz w:val="28"/>
            <w:szCs w:val="28"/>
          </w:rPr>
          <w:instrText>PAGE   \* MERGEFORMAT</w:instrText>
        </w:r>
        <w:r w:rsidRPr="00B749B4">
          <w:rPr>
            <w:sz w:val="28"/>
            <w:szCs w:val="28"/>
          </w:rPr>
          <w:fldChar w:fldCharType="separate"/>
        </w:r>
        <w:r w:rsidR="002311A3" w:rsidRPr="002311A3">
          <w:rPr>
            <w:noProof/>
            <w:sz w:val="28"/>
            <w:szCs w:val="28"/>
            <w:lang w:val="ru-RU"/>
          </w:rPr>
          <w:t>57</w:t>
        </w:r>
        <w:r w:rsidRPr="00B749B4">
          <w:rPr>
            <w:sz w:val="28"/>
            <w:szCs w:val="28"/>
          </w:rPr>
          <w:fldChar w:fldCharType="end"/>
        </w:r>
      </w:p>
    </w:sdtContent>
  </w:sdt>
  <w:p w14:paraId="0AC72710" w14:textId="77777777" w:rsidR="00717397" w:rsidRDefault="0071739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8329281"/>
      <w:docPartObj>
        <w:docPartGallery w:val="Page Numbers (Top of Page)"/>
        <w:docPartUnique/>
      </w:docPartObj>
    </w:sdtPr>
    <w:sdtEndPr>
      <w:rPr>
        <w:sz w:val="28"/>
        <w:szCs w:val="28"/>
      </w:rPr>
    </w:sdtEndPr>
    <w:sdtContent>
      <w:p w14:paraId="46255FEE" w14:textId="2F6C3199" w:rsidR="008B6875" w:rsidRPr="00733471" w:rsidRDefault="008B6875">
        <w:pPr>
          <w:pStyle w:val="a3"/>
          <w:jc w:val="center"/>
          <w:rPr>
            <w:sz w:val="28"/>
            <w:szCs w:val="28"/>
          </w:rPr>
        </w:pPr>
        <w:r w:rsidRPr="00733471">
          <w:rPr>
            <w:sz w:val="28"/>
            <w:szCs w:val="28"/>
          </w:rPr>
          <w:fldChar w:fldCharType="begin"/>
        </w:r>
        <w:r w:rsidRPr="00733471">
          <w:rPr>
            <w:sz w:val="28"/>
            <w:szCs w:val="28"/>
          </w:rPr>
          <w:instrText>PAGE   \* MERGEFORMAT</w:instrText>
        </w:r>
        <w:r w:rsidRPr="00733471">
          <w:rPr>
            <w:sz w:val="28"/>
            <w:szCs w:val="28"/>
          </w:rPr>
          <w:fldChar w:fldCharType="separate"/>
        </w:r>
        <w:r w:rsidR="002311A3" w:rsidRPr="002311A3">
          <w:rPr>
            <w:noProof/>
            <w:sz w:val="28"/>
            <w:szCs w:val="28"/>
            <w:lang w:val="ru-RU"/>
          </w:rPr>
          <w:t>37</w:t>
        </w:r>
        <w:r w:rsidRPr="00733471">
          <w:rPr>
            <w:sz w:val="28"/>
            <w:szCs w:val="28"/>
          </w:rPr>
          <w:fldChar w:fldCharType="end"/>
        </w:r>
      </w:p>
    </w:sdtContent>
  </w:sdt>
  <w:p w14:paraId="21BBB418" w14:textId="77777777" w:rsidR="00717397" w:rsidRDefault="00717397">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Балмаганбетова Жанат Дастановна">
    <w15:presenceInfo w15:providerId="None" w15:userId="Балмаганбетова Жанат Дастано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D5"/>
    <w:rsid w:val="00002375"/>
    <w:rsid w:val="0001041C"/>
    <w:rsid w:val="0001058D"/>
    <w:rsid w:val="00016B53"/>
    <w:rsid w:val="000256D9"/>
    <w:rsid w:val="00026397"/>
    <w:rsid w:val="00042A5F"/>
    <w:rsid w:val="00042E90"/>
    <w:rsid w:val="00043EFB"/>
    <w:rsid w:val="0004505D"/>
    <w:rsid w:val="00052DCA"/>
    <w:rsid w:val="0005767C"/>
    <w:rsid w:val="0006319C"/>
    <w:rsid w:val="000634E2"/>
    <w:rsid w:val="00065A60"/>
    <w:rsid w:val="000661D3"/>
    <w:rsid w:val="00071469"/>
    <w:rsid w:val="00071BF3"/>
    <w:rsid w:val="00083036"/>
    <w:rsid w:val="00085036"/>
    <w:rsid w:val="00085051"/>
    <w:rsid w:val="000857C8"/>
    <w:rsid w:val="0009116F"/>
    <w:rsid w:val="00093AE9"/>
    <w:rsid w:val="00093D47"/>
    <w:rsid w:val="00097C44"/>
    <w:rsid w:val="000A4E08"/>
    <w:rsid w:val="000B10BE"/>
    <w:rsid w:val="000B20F9"/>
    <w:rsid w:val="000B2BBE"/>
    <w:rsid w:val="000B4D07"/>
    <w:rsid w:val="000B54FA"/>
    <w:rsid w:val="000B77EF"/>
    <w:rsid w:val="000B7A42"/>
    <w:rsid w:val="000C1F39"/>
    <w:rsid w:val="000C4421"/>
    <w:rsid w:val="000C5494"/>
    <w:rsid w:val="000D05CF"/>
    <w:rsid w:val="000D29F2"/>
    <w:rsid w:val="000D46D3"/>
    <w:rsid w:val="000D5983"/>
    <w:rsid w:val="000D61BD"/>
    <w:rsid w:val="000E1C72"/>
    <w:rsid w:val="000E4362"/>
    <w:rsid w:val="000E50A9"/>
    <w:rsid w:val="000F2BCD"/>
    <w:rsid w:val="000F2D7C"/>
    <w:rsid w:val="000F53F1"/>
    <w:rsid w:val="001028A9"/>
    <w:rsid w:val="00105B67"/>
    <w:rsid w:val="00105ED1"/>
    <w:rsid w:val="00106008"/>
    <w:rsid w:val="0011277A"/>
    <w:rsid w:val="00120574"/>
    <w:rsid w:val="00120D04"/>
    <w:rsid w:val="0012265B"/>
    <w:rsid w:val="0012275F"/>
    <w:rsid w:val="0012355A"/>
    <w:rsid w:val="00126AAB"/>
    <w:rsid w:val="00127763"/>
    <w:rsid w:val="00127CAF"/>
    <w:rsid w:val="00132BC1"/>
    <w:rsid w:val="0013459C"/>
    <w:rsid w:val="00140FC9"/>
    <w:rsid w:val="00142DC9"/>
    <w:rsid w:val="00144181"/>
    <w:rsid w:val="00144BF2"/>
    <w:rsid w:val="00146B58"/>
    <w:rsid w:val="00146E61"/>
    <w:rsid w:val="001514C6"/>
    <w:rsid w:val="0015252F"/>
    <w:rsid w:val="00154DC5"/>
    <w:rsid w:val="001562B9"/>
    <w:rsid w:val="00161548"/>
    <w:rsid w:val="0016277F"/>
    <w:rsid w:val="00164ED3"/>
    <w:rsid w:val="00166077"/>
    <w:rsid w:val="00167D6B"/>
    <w:rsid w:val="00172E78"/>
    <w:rsid w:val="00176483"/>
    <w:rsid w:val="001832B6"/>
    <w:rsid w:val="00184742"/>
    <w:rsid w:val="001848A9"/>
    <w:rsid w:val="0018793D"/>
    <w:rsid w:val="00187D0D"/>
    <w:rsid w:val="0019017A"/>
    <w:rsid w:val="00196FFB"/>
    <w:rsid w:val="001A5EB3"/>
    <w:rsid w:val="001A786E"/>
    <w:rsid w:val="001B1933"/>
    <w:rsid w:val="001B1B8A"/>
    <w:rsid w:val="001B66D1"/>
    <w:rsid w:val="001C24CE"/>
    <w:rsid w:val="001C6B14"/>
    <w:rsid w:val="001C7CB8"/>
    <w:rsid w:val="001D35BF"/>
    <w:rsid w:val="001D5A4E"/>
    <w:rsid w:val="001E0294"/>
    <w:rsid w:val="001E20C0"/>
    <w:rsid w:val="001E241B"/>
    <w:rsid w:val="001E7335"/>
    <w:rsid w:val="001E7D11"/>
    <w:rsid w:val="001F18C7"/>
    <w:rsid w:val="001F379C"/>
    <w:rsid w:val="001F57F2"/>
    <w:rsid w:val="002006EC"/>
    <w:rsid w:val="00206DB4"/>
    <w:rsid w:val="00206F4C"/>
    <w:rsid w:val="00210494"/>
    <w:rsid w:val="00210F4A"/>
    <w:rsid w:val="00214BB0"/>
    <w:rsid w:val="00214CE7"/>
    <w:rsid w:val="0021646C"/>
    <w:rsid w:val="002201F9"/>
    <w:rsid w:val="00220CB5"/>
    <w:rsid w:val="0022128A"/>
    <w:rsid w:val="00221879"/>
    <w:rsid w:val="0022426C"/>
    <w:rsid w:val="002259BC"/>
    <w:rsid w:val="00226C1A"/>
    <w:rsid w:val="00226F2E"/>
    <w:rsid w:val="002311A3"/>
    <w:rsid w:val="00231B13"/>
    <w:rsid w:val="00237EAA"/>
    <w:rsid w:val="002412E6"/>
    <w:rsid w:val="00242F33"/>
    <w:rsid w:val="00243DF3"/>
    <w:rsid w:val="0025593D"/>
    <w:rsid w:val="00256922"/>
    <w:rsid w:val="002618D1"/>
    <w:rsid w:val="00265213"/>
    <w:rsid w:val="00266ABA"/>
    <w:rsid w:val="002779B4"/>
    <w:rsid w:val="00280718"/>
    <w:rsid w:val="00281573"/>
    <w:rsid w:val="00285A64"/>
    <w:rsid w:val="0029004E"/>
    <w:rsid w:val="002902A5"/>
    <w:rsid w:val="00292284"/>
    <w:rsid w:val="00295123"/>
    <w:rsid w:val="00297683"/>
    <w:rsid w:val="002A089A"/>
    <w:rsid w:val="002A147E"/>
    <w:rsid w:val="002A4391"/>
    <w:rsid w:val="002A4C66"/>
    <w:rsid w:val="002A5FB7"/>
    <w:rsid w:val="002C103A"/>
    <w:rsid w:val="002C3CEF"/>
    <w:rsid w:val="002D3F13"/>
    <w:rsid w:val="002D588B"/>
    <w:rsid w:val="002D6B37"/>
    <w:rsid w:val="002D78D4"/>
    <w:rsid w:val="002D7BFD"/>
    <w:rsid w:val="002E0207"/>
    <w:rsid w:val="002E376C"/>
    <w:rsid w:val="002E3D2C"/>
    <w:rsid w:val="002F1072"/>
    <w:rsid w:val="002F5FF2"/>
    <w:rsid w:val="00300EDA"/>
    <w:rsid w:val="00302FC9"/>
    <w:rsid w:val="003040D1"/>
    <w:rsid w:val="003051ED"/>
    <w:rsid w:val="00330FAD"/>
    <w:rsid w:val="003315AA"/>
    <w:rsid w:val="00331713"/>
    <w:rsid w:val="003324B7"/>
    <w:rsid w:val="00341586"/>
    <w:rsid w:val="00343BF2"/>
    <w:rsid w:val="00346073"/>
    <w:rsid w:val="00351CFD"/>
    <w:rsid w:val="00363216"/>
    <w:rsid w:val="00364261"/>
    <w:rsid w:val="00372488"/>
    <w:rsid w:val="003755FC"/>
    <w:rsid w:val="00382017"/>
    <w:rsid w:val="00383324"/>
    <w:rsid w:val="00383ABD"/>
    <w:rsid w:val="00385F17"/>
    <w:rsid w:val="003868C0"/>
    <w:rsid w:val="00393EEF"/>
    <w:rsid w:val="00395FE0"/>
    <w:rsid w:val="003A60FD"/>
    <w:rsid w:val="003A7E0C"/>
    <w:rsid w:val="003B2E86"/>
    <w:rsid w:val="003C0FD4"/>
    <w:rsid w:val="003C1AAF"/>
    <w:rsid w:val="003C1EF2"/>
    <w:rsid w:val="003C5E2B"/>
    <w:rsid w:val="003D0566"/>
    <w:rsid w:val="003D3C8D"/>
    <w:rsid w:val="003D3D86"/>
    <w:rsid w:val="003D5557"/>
    <w:rsid w:val="003D5704"/>
    <w:rsid w:val="003D7004"/>
    <w:rsid w:val="003E1AC6"/>
    <w:rsid w:val="003E2C99"/>
    <w:rsid w:val="003E675F"/>
    <w:rsid w:val="003E7795"/>
    <w:rsid w:val="003F435F"/>
    <w:rsid w:val="003F5246"/>
    <w:rsid w:val="003F6F69"/>
    <w:rsid w:val="003F723C"/>
    <w:rsid w:val="00400FE1"/>
    <w:rsid w:val="00403024"/>
    <w:rsid w:val="00405151"/>
    <w:rsid w:val="0041200E"/>
    <w:rsid w:val="00421262"/>
    <w:rsid w:val="0042231A"/>
    <w:rsid w:val="00427CE5"/>
    <w:rsid w:val="00430763"/>
    <w:rsid w:val="004343E7"/>
    <w:rsid w:val="00436195"/>
    <w:rsid w:val="004379D4"/>
    <w:rsid w:val="00440D9A"/>
    <w:rsid w:val="0044196A"/>
    <w:rsid w:val="00442354"/>
    <w:rsid w:val="0044798C"/>
    <w:rsid w:val="0045635A"/>
    <w:rsid w:val="00456924"/>
    <w:rsid w:val="00461177"/>
    <w:rsid w:val="0047076A"/>
    <w:rsid w:val="00475508"/>
    <w:rsid w:val="004755E2"/>
    <w:rsid w:val="00481630"/>
    <w:rsid w:val="00482222"/>
    <w:rsid w:val="004828BC"/>
    <w:rsid w:val="00493F17"/>
    <w:rsid w:val="0049485E"/>
    <w:rsid w:val="004A1022"/>
    <w:rsid w:val="004A3EA2"/>
    <w:rsid w:val="004A41B8"/>
    <w:rsid w:val="004A589B"/>
    <w:rsid w:val="004A6ACC"/>
    <w:rsid w:val="004A7340"/>
    <w:rsid w:val="004B0467"/>
    <w:rsid w:val="004B32CE"/>
    <w:rsid w:val="004C4E55"/>
    <w:rsid w:val="004C6170"/>
    <w:rsid w:val="004D1100"/>
    <w:rsid w:val="004D30AC"/>
    <w:rsid w:val="004D696C"/>
    <w:rsid w:val="004E091F"/>
    <w:rsid w:val="004E1A17"/>
    <w:rsid w:val="004E766E"/>
    <w:rsid w:val="004F1619"/>
    <w:rsid w:val="004F3652"/>
    <w:rsid w:val="00501FFA"/>
    <w:rsid w:val="00502F81"/>
    <w:rsid w:val="005040C7"/>
    <w:rsid w:val="00506988"/>
    <w:rsid w:val="00507065"/>
    <w:rsid w:val="00507CEB"/>
    <w:rsid w:val="00511058"/>
    <w:rsid w:val="00511096"/>
    <w:rsid w:val="00521311"/>
    <w:rsid w:val="00523F6C"/>
    <w:rsid w:val="00530AE9"/>
    <w:rsid w:val="00533558"/>
    <w:rsid w:val="005363EA"/>
    <w:rsid w:val="00540420"/>
    <w:rsid w:val="005404D5"/>
    <w:rsid w:val="005444CB"/>
    <w:rsid w:val="00544E8F"/>
    <w:rsid w:val="005536A4"/>
    <w:rsid w:val="00553E02"/>
    <w:rsid w:val="00560050"/>
    <w:rsid w:val="00561EF4"/>
    <w:rsid w:val="00562DA5"/>
    <w:rsid w:val="00567F82"/>
    <w:rsid w:val="00581728"/>
    <w:rsid w:val="005841AE"/>
    <w:rsid w:val="005900C7"/>
    <w:rsid w:val="00591B07"/>
    <w:rsid w:val="00594764"/>
    <w:rsid w:val="005967D8"/>
    <w:rsid w:val="005A0A99"/>
    <w:rsid w:val="005A5146"/>
    <w:rsid w:val="005B0EF3"/>
    <w:rsid w:val="005B0F49"/>
    <w:rsid w:val="005B2CBF"/>
    <w:rsid w:val="005B38CD"/>
    <w:rsid w:val="005B6652"/>
    <w:rsid w:val="005B779D"/>
    <w:rsid w:val="005C125F"/>
    <w:rsid w:val="005C2A2D"/>
    <w:rsid w:val="005C6938"/>
    <w:rsid w:val="005D4FEB"/>
    <w:rsid w:val="005E1F82"/>
    <w:rsid w:val="005E2EEE"/>
    <w:rsid w:val="005E3C8D"/>
    <w:rsid w:val="005E3FB2"/>
    <w:rsid w:val="005E570B"/>
    <w:rsid w:val="005E7126"/>
    <w:rsid w:val="005F483F"/>
    <w:rsid w:val="005F6933"/>
    <w:rsid w:val="00600965"/>
    <w:rsid w:val="006011BE"/>
    <w:rsid w:val="00602B32"/>
    <w:rsid w:val="00605533"/>
    <w:rsid w:val="0060599B"/>
    <w:rsid w:val="006070D9"/>
    <w:rsid w:val="00611AB0"/>
    <w:rsid w:val="00611DE6"/>
    <w:rsid w:val="00612533"/>
    <w:rsid w:val="00612906"/>
    <w:rsid w:val="00614C84"/>
    <w:rsid w:val="0061767C"/>
    <w:rsid w:val="00617BC8"/>
    <w:rsid w:val="00621DF1"/>
    <w:rsid w:val="0062476E"/>
    <w:rsid w:val="006328F2"/>
    <w:rsid w:val="00632ED3"/>
    <w:rsid w:val="00633AAB"/>
    <w:rsid w:val="00635CBF"/>
    <w:rsid w:val="00645114"/>
    <w:rsid w:val="006459D3"/>
    <w:rsid w:val="0064697E"/>
    <w:rsid w:val="00646A8C"/>
    <w:rsid w:val="006505C6"/>
    <w:rsid w:val="00651486"/>
    <w:rsid w:val="0065419F"/>
    <w:rsid w:val="00661D8D"/>
    <w:rsid w:val="00664BDF"/>
    <w:rsid w:val="00667196"/>
    <w:rsid w:val="006701C2"/>
    <w:rsid w:val="00670C5F"/>
    <w:rsid w:val="006746C8"/>
    <w:rsid w:val="0067755C"/>
    <w:rsid w:val="00681554"/>
    <w:rsid w:val="006848EE"/>
    <w:rsid w:val="00686234"/>
    <w:rsid w:val="00695502"/>
    <w:rsid w:val="00696BCF"/>
    <w:rsid w:val="006975CC"/>
    <w:rsid w:val="00697C9B"/>
    <w:rsid w:val="006A0A5A"/>
    <w:rsid w:val="006A1DDD"/>
    <w:rsid w:val="006A1E52"/>
    <w:rsid w:val="006A3849"/>
    <w:rsid w:val="006A4792"/>
    <w:rsid w:val="006A52D0"/>
    <w:rsid w:val="006A5C78"/>
    <w:rsid w:val="006B02EC"/>
    <w:rsid w:val="006B7BB6"/>
    <w:rsid w:val="006C1F1B"/>
    <w:rsid w:val="006C2003"/>
    <w:rsid w:val="006C26FD"/>
    <w:rsid w:val="006D2127"/>
    <w:rsid w:val="006D5A9C"/>
    <w:rsid w:val="006D5D5F"/>
    <w:rsid w:val="006D6F37"/>
    <w:rsid w:val="006E07F9"/>
    <w:rsid w:val="006E1FAB"/>
    <w:rsid w:val="006E2B62"/>
    <w:rsid w:val="006E32BF"/>
    <w:rsid w:val="006E4887"/>
    <w:rsid w:val="006E61B1"/>
    <w:rsid w:val="006E728C"/>
    <w:rsid w:val="006F1B4D"/>
    <w:rsid w:val="006F3B6C"/>
    <w:rsid w:val="006F6C9B"/>
    <w:rsid w:val="00701AE4"/>
    <w:rsid w:val="00706198"/>
    <w:rsid w:val="0071103E"/>
    <w:rsid w:val="007124D5"/>
    <w:rsid w:val="0071556D"/>
    <w:rsid w:val="00716D32"/>
    <w:rsid w:val="00717397"/>
    <w:rsid w:val="007173B7"/>
    <w:rsid w:val="00722ED2"/>
    <w:rsid w:val="00724517"/>
    <w:rsid w:val="007254F7"/>
    <w:rsid w:val="00725D03"/>
    <w:rsid w:val="007330E7"/>
    <w:rsid w:val="00733471"/>
    <w:rsid w:val="00733A2F"/>
    <w:rsid w:val="00733B3D"/>
    <w:rsid w:val="0073696F"/>
    <w:rsid w:val="00744C9A"/>
    <w:rsid w:val="00746F1D"/>
    <w:rsid w:val="00750FAC"/>
    <w:rsid w:val="007628BE"/>
    <w:rsid w:val="00762B32"/>
    <w:rsid w:val="007656D6"/>
    <w:rsid w:val="00770889"/>
    <w:rsid w:val="00772C71"/>
    <w:rsid w:val="00774DE4"/>
    <w:rsid w:val="007775DF"/>
    <w:rsid w:val="00785912"/>
    <w:rsid w:val="007863CE"/>
    <w:rsid w:val="007871F2"/>
    <w:rsid w:val="0079286D"/>
    <w:rsid w:val="00792C8D"/>
    <w:rsid w:val="007A1A88"/>
    <w:rsid w:val="007A34C8"/>
    <w:rsid w:val="007A4F73"/>
    <w:rsid w:val="007A54F7"/>
    <w:rsid w:val="007A5CB6"/>
    <w:rsid w:val="007B1583"/>
    <w:rsid w:val="007B2A22"/>
    <w:rsid w:val="007C1482"/>
    <w:rsid w:val="007C437C"/>
    <w:rsid w:val="007C6CB6"/>
    <w:rsid w:val="007C721C"/>
    <w:rsid w:val="007D0D6F"/>
    <w:rsid w:val="007D1104"/>
    <w:rsid w:val="007D2811"/>
    <w:rsid w:val="007D3EE0"/>
    <w:rsid w:val="007D65C9"/>
    <w:rsid w:val="007D6C66"/>
    <w:rsid w:val="007D73CD"/>
    <w:rsid w:val="007E1347"/>
    <w:rsid w:val="007E1531"/>
    <w:rsid w:val="007E279F"/>
    <w:rsid w:val="007E60D1"/>
    <w:rsid w:val="007F0B1D"/>
    <w:rsid w:val="007F0E66"/>
    <w:rsid w:val="007F1807"/>
    <w:rsid w:val="007F2898"/>
    <w:rsid w:val="007F6A78"/>
    <w:rsid w:val="00800568"/>
    <w:rsid w:val="00804A2E"/>
    <w:rsid w:val="00805239"/>
    <w:rsid w:val="00806FE8"/>
    <w:rsid w:val="00807950"/>
    <w:rsid w:val="008112C9"/>
    <w:rsid w:val="00816FFA"/>
    <w:rsid w:val="008174D4"/>
    <w:rsid w:val="00821A2F"/>
    <w:rsid w:val="00825312"/>
    <w:rsid w:val="00827E04"/>
    <w:rsid w:val="0084230A"/>
    <w:rsid w:val="008443BC"/>
    <w:rsid w:val="00844BB1"/>
    <w:rsid w:val="00845536"/>
    <w:rsid w:val="0084797E"/>
    <w:rsid w:val="008514A3"/>
    <w:rsid w:val="0085590D"/>
    <w:rsid w:val="00857816"/>
    <w:rsid w:val="00857BEE"/>
    <w:rsid w:val="008614D6"/>
    <w:rsid w:val="00863D65"/>
    <w:rsid w:val="008651D6"/>
    <w:rsid w:val="00865F00"/>
    <w:rsid w:val="00876E31"/>
    <w:rsid w:val="008771DD"/>
    <w:rsid w:val="00877763"/>
    <w:rsid w:val="00881246"/>
    <w:rsid w:val="00881561"/>
    <w:rsid w:val="008865AB"/>
    <w:rsid w:val="0089027F"/>
    <w:rsid w:val="00892DA6"/>
    <w:rsid w:val="008933B3"/>
    <w:rsid w:val="00896634"/>
    <w:rsid w:val="008B2B84"/>
    <w:rsid w:val="008B4F34"/>
    <w:rsid w:val="008B5EF1"/>
    <w:rsid w:val="008B6875"/>
    <w:rsid w:val="008C3604"/>
    <w:rsid w:val="008D071D"/>
    <w:rsid w:val="008D1064"/>
    <w:rsid w:val="008D1594"/>
    <w:rsid w:val="008D34CB"/>
    <w:rsid w:val="008D588B"/>
    <w:rsid w:val="008D77CF"/>
    <w:rsid w:val="008E1F59"/>
    <w:rsid w:val="008E2088"/>
    <w:rsid w:val="008E35C8"/>
    <w:rsid w:val="008E5BB8"/>
    <w:rsid w:val="008E69B9"/>
    <w:rsid w:val="008E76E9"/>
    <w:rsid w:val="008F022A"/>
    <w:rsid w:val="008F3B20"/>
    <w:rsid w:val="008F4559"/>
    <w:rsid w:val="008F4F6A"/>
    <w:rsid w:val="008F6998"/>
    <w:rsid w:val="008F6E37"/>
    <w:rsid w:val="008F7920"/>
    <w:rsid w:val="008F7B20"/>
    <w:rsid w:val="0090019D"/>
    <w:rsid w:val="00902D59"/>
    <w:rsid w:val="00904AFC"/>
    <w:rsid w:val="0091249E"/>
    <w:rsid w:val="00916290"/>
    <w:rsid w:val="009205BE"/>
    <w:rsid w:val="009205C1"/>
    <w:rsid w:val="009216D9"/>
    <w:rsid w:val="00922B03"/>
    <w:rsid w:val="0092333C"/>
    <w:rsid w:val="009234DF"/>
    <w:rsid w:val="00931476"/>
    <w:rsid w:val="0093448C"/>
    <w:rsid w:val="00934959"/>
    <w:rsid w:val="009365E3"/>
    <w:rsid w:val="009367D8"/>
    <w:rsid w:val="00937342"/>
    <w:rsid w:val="009379D1"/>
    <w:rsid w:val="0094042B"/>
    <w:rsid w:val="009440CA"/>
    <w:rsid w:val="00947F7D"/>
    <w:rsid w:val="009568DA"/>
    <w:rsid w:val="00956DB1"/>
    <w:rsid w:val="009571B7"/>
    <w:rsid w:val="00961A6F"/>
    <w:rsid w:val="00964110"/>
    <w:rsid w:val="00965E8D"/>
    <w:rsid w:val="00972298"/>
    <w:rsid w:val="00975339"/>
    <w:rsid w:val="00981DCD"/>
    <w:rsid w:val="00982215"/>
    <w:rsid w:val="00982DB1"/>
    <w:rsid w:val="00983BDB"/>
    <w:rsid w:val="00990E6C"/>
    <w:rsid w:val="00994BA7"/>
    <w:rsid w:val="00995C27"/>
    <w:rsid w:val="00996935"/>
    <w:rsid w:val="00997661"/>
    <w:rsid w:val="00997D07"/>
    <w:rsid w:val="009A1A2B"/>
    <w:rsid w:val="009A31E8"/>
    <w:rsid w:val="009A4D0F"/>
    <w:rsid w:val="009B3E0F"/>
    <w:rsid w:val="009B6305"/>
    <w:rsid w:val="009C0D90"/>
    <w:rsid w:val="009C2A9E"/>
    <w:rsid w:val="009C384B"/>
    <w:rsid w:val="009C4595"/>
    <w:rsid w:val="009C708C"/>
    <w:rsid w:val="009C70A0"/>
    <w:rsid w:val="009E22B4"/>
    <w:rsid w:val="009E5732"/>
    <w:rsid w:val="009F0558"/>
    <w:rsid w:val="009F093C"/>
    <w:rsid w:val="009F3F6C"/>
    <w:rsid w:val="009F4711"/>
    <w:rsid w:val="009F5FA7"/>
    <w:rsid w:val="00A01999"/>
    <w:rsid w:val="00A117B9"/>
    <w:rsid w:val="00A12C95"/>
    <w:rsid w:val="00A151BA"/>
    <w:rsid w:val="00A24574"/>
    <w:rsid w:val="00A246CF"/>
    <w:rsid w:val="00A270CC"/>
    <w:rsid w:val="00A3096F"/>
    <w:rsid w:val="00A36874"/>
    <w:rsid w:val="00A4071A"/>
    <w:rsid w:val="00A41927"/>
    <w:rsid w:val="00A420E9"/>
    <w:rsid w:val="00A43131"/>
    <w:rsid w:val="00A43D10"/>
    <w:rsid w:val="00A43D5F"/>
    <w:rsid w:val="00A4736A"/>
    <w:rsid w:val="00A521D9"/>
    <w:rsid w:val="00A551EC"/>
    <w:rsid w:val="00A5663B"/>
    <w:rsid w:val="00A672A9"/>
    <w:rsid w:val="00A6794D"/>
    <w:rsid w:val="00A70224"/>
    <w:rsid w:val="00A708C4"/>
    <w:rsid w:val="00A77F68"/>
    <w:rsid w:val="00A86986"/>
    <w:rsid w:val="00A90F97"/>
    <w:rsid w:val="00A91DD6"/>
    <w:rsid w:val="00AA0934"/>
    <w:rsid w:val="00AA0C76"/>
    <w:rsid w:val="00AA14AF"/>
    <w:rsid w:val="00AA18D7"/>
    <w:rsid w:val="00AA2928"/>
    <w:rsid w:val="00AA4089"/>
    <w:rsid w:val="00AA51DA"/>
    <w:rsid w:val="00AB5F4E"/>
    <w:rsid w:val="00AC054A"/>
    <w:rsid w:val="00AC287E"/>
    <w:rsid w:val="00AC3AC2"/>
    <w:rsid w:val="00AC6A95"/>
    <w:rsid w:val="00AC7F3C"/>
    <w:rsid w:val="00AC7F42"/>
    <w:rsid w:val="00AD3555"/>
    <w:rsid w:val="00AD5660"/>
    <w:rsid w:val="00AE0ECC"/>
    <w:rsid w:val="00AE1042"/>
    <w:rsid w:val="00AE2296"/>
    <w:rsid w:val="00AE3FC7"/>
    <w:rsid w:val="00AE6DC9"/>
    <w:rsid w:val="00AF2884"/>
    <w:rsid w:val="00AF2E79"/>
    <w:rsid w:val="00AF300D"/>
    <w:rsid w:val="00AF72BB"/>
    <w:rsid w:val="00AF789A"/>
    <w:rsid w:val="00B01871"/>
    <w:rsid w:val="00B01B6E"/>
    <w:rsid w:val="00B03767"/>
    <w:rsid w:val="00B0386B"/>
    <w:rsid w:val="00B069A3"/>
    <w:rsid w:val="00B06AE4"/>
    <w:rsid w:val="00B10AF6"/>
    <w:rsid w:val="00B14597"/>
    <w:rsid w:val="00B16FEF"/>
    <w:rsid w:val="00B17A77"/>
    <w:rsid w:val="00B22B74"/>
    <w:rsid w:val="00B25631"/>
    <w:rsid w:val="00B26025"/>
    <w:rsid w:val="00B30229"/>
    <w:rsid w:val="00B34BFC"/>
    <w:rsid w:val="00B40156"/>
    <w:rsid w:val="00B42EAC"/>
    <w:rsid w:val="00B433CB"/>
    <w:rsid w:val="00B5188F"/>
    <w:rsid w:val="00B51BCD"/>
    <w:rsid w:val="00B53CE8"/>
    <w:rsid w:val="00B54777"/>
    <w:rsid w:val="00B55384"/>
    <w:rsid w:val="00B62E5F"/>
    <w:rsid w:val="00B62EB8"/>
    <w:rsid w:val="00B647AC"/>
    <w:rsid w:val="00B665C9"/>
    <w:rsid w:val="00B74080"/>
    <w:rsid w:val="00B749B4"/>
    <w:rsid w:val="00B76E98"/>
    <w:rsid w:val="00B80C69"/>
    <w:rsid w:val="00B82E02"/>
    <w:rsid w:val="00B8465F"/>
    <w:rsid w:val="00B862EC"/>
    <w:rsid w:val="00B920D3"/>
    <w:rsid w:val="00B957BF"/>
    <w:rsid w:val="00BA0D24"/>
    <w:rsid w:val="00BA0DB2"/>
    <w:rsid w:val="00BA199F"/>
    <w:rsid w:val="00BA35E2"/>
    <w:rsid w:val="00BA7EB7"/>
    <w:rsid w:val="00BB24EC"/>
    <w:rsid w:val="00BB50C6"/>
    <w:rsid w:val="00BB6E49"/>
    <w:rsid w:val="00BB7B1F"/>
    <w:rsid w:val="00BC5482"/>
    <w:rsid w:val="00BC550B"/>
    <w:rsid w:val="00BC6137"/>
    <w:rsid w:val="00BD4FCB"/>
    <w:rsid w:val="00BD64D2"/>
    <w:rsid w:val="00BF1072"/>
    <w:rsid w:val="00BF52A2"/>
    <w:rsid w:val="00BF7B72"/>
    <w:rsid w:val="00BF7BB4"/>
    <w:rsid w:val="00C229DE"/>
    <w:rsid w:val="00C249B0"/>
    <w:rsid w:val="00C34E9C"/>
    <w:rsid w:val="00C3665C"/>
    <w:rsid w:val="00C37489"/>
    <w:rsid w:val="00C429A9"/>
    <w:rsid w:val="00C45694"/>
    <w:rsid w:val="00C46137"/>
    <w:rsid w:val="00C46B3A"/>
    <w:rsid w:val="00C5178E"/>
    <w:rsid w:val="00C614D3"/>
    <w:rsid w:val="00C6180F"/>
    <w:rsid w:val="00C62417"/>
    <w:rsid w:val="00C626F1"/>
    <w:rsid w:val="00C64B34"/>
    <w:rsid w:val="00C6537E"/>
    <w:rsid w:val="00C67087"/>
    <w:rsid w:val="00C7179F"/>
    <w:rsid w:val="00C822F1"/>
    <w:rsid w:val="00C91031"/>
    <w:rsid w:val="00C93FA0"/>
    <w:rsid w:val="00C953EC"/>
    <w:rsid w:val="00C979E2"/>
    <w:rsid w:val="00C97C66"/>
    <w:rsid w:val="00CB38EA"/>
    <w:rsid w:val="00CB3D75"/>
    <w:rsid w:val="00CB4AFB"/>
    <w:rsid w:val="00CB5A26"/>
    <w:rsid w:val="00CC2BB9"/>
    <w:rsid w:val="00CC3309"/>
    <w:rsid w:val="00CC3DFB"/>
    <w:rsid w:val="00CC761E"/>
    <w:rsid w:val="00CD48BB"/>
    <w:rsid w:val="00CD55A9"/>
    <w:rsid w:val="00CD69C7"/>
    <w:rsid w:val="00CD7212"/>
    <w:rsid w:val="00CE2BB7"/>
    <w:rsid w:val="00CE3380"/>
    <w:rsid w:val="00CE51E3"/>
    <w:rsid w:val="00CE65D9"/>
    <w:rsid w:val="00CF11CE"/>
    <w:rsid w:val="00CF20BC"/>
    <w:rsid w:val="00CF2439"/>
    <w:rsid w:val="00CF2683"/>
    <w:rsid w:val="00CF48FB"/>
    <w:rsid w:val="00CF6063"/>
    <w:rsid w:val="00CF6FDD"/>
    <w:rsid w:val="00D02F89"/>
    <w:rsid w:val="00D03332"/>
    <w:rsid w:val="00D109C0"/>
    <w:rsid w:val="00D10A0B"/>
    <w:rsid w:val="00D1142A"/>
    <w:rsid w:val="00D129EA"/>
    <w:rsid w:val="00D13A17"/>
    <w:rsid w:val="00D1548C"/>
    <w:rsid w:val="00D154A5"/>
    <w:rsid w:val="00D15A44"/>
    <w:rsid w:val="00D16C13"/>
    <w:rsid w:val="00D1719A"/>
    <w:rsid w:val="00D1760C"/>
    <w:rsid w:val="00D17ABD"/>
    <w:rsid w:val="00D27E85"/>
    <w:rsid w:val="00D3126D"/>
    <w:rsid w:val="00D33EDF"/>
    <w:rsid w:val="00D35E19"/>
    <w:rsid w:val="00D40D2B"/>
    <w:rsid w:val="00D44E01"/>
    <w:rsid w:val="00D45520"/>
    <w:rsid w:val="00D537E2"/>
    <w:rsid w:val="00D53AF9"/>
    <w:rsid w:val="00D60526"/>
    <w:rsid w:val="00D636ED"/>
    <w:rsid w:val="00D65895"/>
    <w:rsid w:val="00D7318B"/>
    <w:rsid w:val="00D73484"/>
    <w:rsid w:val="00D73FDB"/>
    <w:rsid w:val="00D77B3C"/>
    <w:rsid w:val="00D80077"/>
    <w:rsid w:val="00D84940"/>
    <w:rsid w:val="00D85592"/>
    <w:rsid w:val="00D86A38"/>
    <w:rsid w:val="00D90A06"/>
    <w:rsid w:val="00D945CF"/>
    <w:rsid w:val="00D97DF7"/>
    <w:rsid w:val="00DA526D"/>
    <w:rsid w:val="00DA6688"/>
    <w:rsid w:val="00DA6DC1"/>
    <w:rsid w:val="00DB1FAC"/>
    <w:rsid w:val="00DD122D"/>
    <w:rsid w:val="00DD7E8D"/>
    <w:rsid w:val="00DE0FCD"/>
    <w:rsid w:val="00DE1711"/>
    <w:rsid w:val="00DF2AAA"/>
    <w:rsid w:val="00DF32D0"/>
    <w:rsid w:val="00DF3A8A"/>
    <w:rsid w:val="00E02846"/>
    <w:rsid w:val="00E03FF9"/>
    <w:rsid w:val="00E05067"/>
    <w:rsid w:val="00E05D4F"/>
    <w:rsid w:val="00E108C5"/>
    <w:rsid w:val="00E119F3"/>
    <w:rsid w:val="00E1201E"/>
    <w:rsid w:val="00E237C5"/>
    <w:rsid w:val="00E24378"/>
    <w:rsid w:val="00E248BB"/>
    <w:rsid w:val="00E27746"/>
    <w:rsid w:val="00E279F8"/>
    <w:rsid w:val="00E30483"/>
    <w:rsid w:val="00E333E4"/>
    <w:rsid w:val="00E358C7"/>
    <w:rsid w:val="00E3706E"/>
    <w:rsid w:val="00E4268C"/>
    <w:rsid w:val="00E42754"/>
    <w:rsid w:val="00E4329D"/>
    <w:rsid w:val="00E55AB3"/>
    <w:rsid w:val="00E56068"/>
    <w:rsid w:val="00E702B2"/>
    <w:rsid w:val="00E71B3F"/>
    <w:rsid w:val="00E86735"/>
    <w:rsid w:val="00E92856"/>
    <w:rsid w:val="00E932D1"/>
    <w:rsid w:val="00EA04AF"/>
    <w:rsid w:val="00EA7660"/>
    <w:rsid w:val="00EB1387"/>
    <w:rsid w:val="00EB30DC"/>
    <w:rsid w:val="00EB7212"/>
    <w:rsid w:val="00EC6EE9"/>
    <w:rsid w:val="00ED1441"/>
    <w:rsid w:val="00ED33ED"/>
    <w:rsid w:val="00EE0D54"/>
    <w:rsid w:val="00EE194D"/>
    <w:rsid w:val="00EE308D"/>
    <w:rsid w:val="00EF425B"/>
    <w:rsid w:val="00EF4CB0"/>
    <w:rsid w:val="00EF6BD1"/>
    <w:rsid w:val="00F01160"/>
    <w:rsid w:val="00F0693D"/>
    <w:rsid w:val="00F0797E"/>
    <w:rsid w:val="00F17275"/>
    <w:rsid w:val="00F17E5F"/>
    <w:rsid w:val="00F227C7"/>
    <w:rsid w:val="00F22CE1"/>
    <w:rsid w:val="00F23A06"/>
    <w:rsid w:val="00F243B4"/>
    <w:rsid w:val="00F27B4B"/>
    <w:rsid w:val="00F30C00"/>
    <w:rsid w:val="00F413D9"/>
    <w:rsid w:val="00F43886"/>
    <w:rsid w:val="00F43C8F"/>
    <w:rsid w:val="00F501F5"/>
    <w:rsid w:val="00F55A9D"/>
    <w:rsid w:val="00F7103A"/>
    <w:rsid w:val="00F71760"/>
    <w:rsid w:val="00F8661E"/>
    <w:rsid w:val="00F86C4F"/>
    <w:rsid w:val="00F90F05"/>
    <w:rsid w:val="00F96742"/>
    <w:rsid w:val="00FA3498"/>
    <w:rsid w:val="00FA388F"/>
    <w:rsid w:val="00FA5786"/>
    <w:rsid w:val="00FA57AB"/>
    <w:rsid w:val="00FA70B1"/>
    <w:rsid w:val="00FB03D4"/>
    <w:rsid w:val="00FB0F25"/>
    <w:rsid w:val="00FB2A9A"/>
    <w:rsid w:val="00FB4294"/>
    <w:rsid w:val="00FB6448"/>
    <w:rsid w:val="00FB7E19"/>
    <w:rsid w:val="00FC68D7"/>
    <w:rsid w:val="00FD1C1C"/>
    <w:rsid w:val="00FD1CCF"/>
    <w:rsid w:val="00FD6AC1"/>
    <w:rsid w:val="00FE1438"/>
    <w:rsid w:val="00FE2041"/>
    <w:rsid w:val="00FE395F"/>
    <w:rsid w:val="00FE54A9"/>
    <w:rsid w:val="00FE572D"/>
    <w:rsid w:val="00FE7EAD"/>
    <w:rsid w:val="00FF2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18D1"/>
  <w15:docId w15:val="{F095765E-A576-4668-9117-C960AE9A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qFormat/>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BF7B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7BB4"/>
    <w:rPr>
      <w:rFonts w:ascii="Tahoma" w:eastAsia="Times New Roman" w:hAnsi="Tahoma" w:cs="Tahoma"/>
      <w:sz w:val="16"/>
      <w:szCs w:val="16"/>
    </w:rPr>
  </w:style>
  <w:style w:type="paragraph" w:styleId="af0">
    <w:name w:val="List Paragraph"/>
    <w:basedOn w:val="a"/>
    <w:uiPriority w:val="99"/>
    <w:rsid w:val="005E2EEE"/>
    <w:pPr>
      <w:ind w:left="720"/>
      <w:contextualSpacing/>
    </w:pPr>
  </w:style>
  <w:style w:type="character" w:customStyle="1" w:styleId="af1">
    <w:name w:val="Без интервала Знак"/>
    <w:aliases w:val="мелкий Знак,No Spacing Знак,мой рабочий Знак,Обя Знак,норма Знак,Без интеБез интервала Знак,Без интервала11 Знак,свой Знак,Айгерим Знак,No Spacing1 Знак,14 TNR Знак,МОЙ СТИЛЬ Знак,Без интервала111 Знак,Елжан Знак,Без интервала2 Знак"/>
    <w:basedOn w:val="a0"/>
    <w:link w:val="af2"/>
    <w:uiPriority w:val="1"/>
    <w:qFormat/>
    <w:locked/>
    <w:rsid w:val="00D1142A"/>
    <w:rPr>
      <w:rFonts w:ascii="Calibri" w:eastAsia="Calibri" w:hAnsi="Calibri" w:cs="Times New Roman"/>
    </w:rPr>
  </w:style>
  <w:style w:type="paragraph" w:styleId="af2">
    <w:name w:val="No Spacing"/>
    <w:aliases w:val="мелкий,No Spacing,мой рабочий,Обя,норма,Без интеБез интервала,Без интервала11,свой,Айгерим,No Spacing1,14 TNR,МОЙ СТИЛЬ,Без интервала111,Елжан,Без интервала2,исполнитель,No Spacing11,без интервала,No SpaciБез интервала14,12 курсив,Эльдар"/>
    <w:link w:val="af1"/>
    <w:uiPriority w:val="1"/>
    <w:qFormat/>
    <w:rsid w:val="00D1142A"/>
    <w:pPr>
      <w:spacing w:after="0" w:line="240" w:lineRule="auto"/>
    </w:pPr>
    <w:rPr>
      <w:rFonts w:ascii="Calibri" w:eastAsia="Calibri" w:hAnsi="Calibri" w:cs="Times New Roman"/>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
    <w:basedOn w:val="a"/>
    <w:link w:val="af4"/>
    <w:uiPriority w:val="99"/>
    <w:unhideWhenUsed/>
    <w:qFormat/>
    <w:rsid w:val="0042231A"/>
    <w:pPr>
      <w:spacing w:before="100" w:beforeAutospacing="1" w:after="100" w:afterAutospacing="1" w:line="240" w:lineRule="auto"/>
    </w:pPr>
    <w:rPr>
      <w:sz w:val="24"/>
      <w:szCs w:val="24"/>
      <w:lang w:eastAsia="zh-CN"/>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Зн Знак"/>
    <w:link w:val="af3"/>
    <w:uiPriority w:val="99"/>
    <w:qFormat/>
    <w:locked/>
    <w:rsid w:val="0042231A"/>
    <w:rPr>
      <w:rFonts w:ascii="Times New Roman" w:eastAsia="Times New Roman" w:hAnsi="Times New Roman" w:cs="Times New Roman"/>
      <w:sz w:val="24"/>
      <w:szCs w:val="24"/>
      <w:lang w:eastAsia="zh-CN"/>
    </w:rPr>
  </w:style>
  <w:style w:type="character" w:customStyle="1" w:styleId="s1">
    <w:name w:val="s1"/>
    <w:basedOn w:val="a0"/>
    <w:qFormat/>
    <w:rsid w:val="0094042B"/>
    <w:rPr>
      <w:rFonts w:ascii="Times New Roman" w:hAnsi="Times New Roman" w:cs="Times New Roman" w:hint="default"/>
      <w:b/>
      <w:bCs/>
      <w:color w:val="000000"/>
    </w:rPr>
  </w:style>
  <w:style w:type="paragraph" w:styleId="af5">
    <w:name w:val="footer"/>
    <w:basedOn w:val="a"/>
    <w:link w:val="af6"/>
    <w:uiPriority w:val="99"/>
    <w:unhideWhenUsed/>
    <w:rsid w:val="009B630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9B630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615013">
      <w:bodyDiv w:val="1"/>
      <w:marLeft w:val="0"/>
      <w:marRight w:val="0"/>
      <w:marTop w:val="0"/>
      <w:marBottom w:val="0"/>
      <w:divBdr>
        <w:top w:val="none" w:sz="0" w:space="0" w:color="auto"/>
        <w:left w:val="none" w:sz="0" w:space="0" w:color="auto"/>
        <w:bottom w:val="none" w:sz="0" w:space="0" w:color="auto"/>
        <w:right w:val="none" w:sz="0" w:space="0" w:color="auto"/>
      </w:divBdr>
    </w:div>
    <w:div w:id="1229924932">
      <w:bodyDiv w:val="1"/>
      <w:marLeft w:val="0"/>
      <w:marRight w:val="0"/>
      <w:marTop w:val="0"/>
      <w:marBottom w:val="0"/>
      <w:divBdr>
        <w:top w:val="none" w:sz="0" w:space="0" w:color="auto"/>
        <w:left w:val="none" w:sz="0" w:space="0" w:color="auto"/>
        <w:bottom w:val="none" w:sz="0" w:space="0" w:color="auto"/>
        <w:right w:val="none" w:sz="0" w:space="0" w:color="auto"/>
      </w:divBdr>
    </w:div>
    <w:div w:id="1462769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10.61.42.188/rus/docs/V1800016387"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3AED7-A2E1-41A8-8584-9E3F380D0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9285</TotalTime>
  <Pages>21</Pages>
  <Words>7018</Words>
  <Characters>40006</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46931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Рыспаева Алтынжан Асылбековна</dc:creator>
  <cp:lastModifiedBy>Балмаганбетова Жанат Дастановна</cp:lastModifiedBy>
  <cp:revision>256</cp:revision>
  <cp:lastPrinted>2025-08-12T05:31:00Z</cp:lastPrinted>
  <dcterms:created xsi:type="dcterms:W3CDTF">2024-03-07T05:03:00Z</dcterms:created>
  <dcterms:modified xsi:type="dcterms:W3CDTF">2025-09-24T14:27:00Z</dcterms:modified>
</cp:coreProperties>
</file>